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6BB" w:rsidRPr="006D0812" w:rsidRDefault="00EE60D7" w:rsidP="00BD3AB0">
      <w:pPr>
        <w:pStyle w:val="Nzev"/>
      </w:pPr>
      <w:r w:rsidRPr="006D0812">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0ADF" w:rsidRPr="00321BCC" w:rsidRDefault="000F0ADF"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rsidR="000F0ADF" w:rsidRPr="00321BCC" w:rsidRDefault="000F0ADF"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0ADF" w:rsidRPr="00321BCC" w:rsidRDefault="000F0ADF"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rsidR="000F0ADF" w:rsidRPr="00321BCC" w:rsidRDefault="000F0ADF"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0ADF" w:rsidRPr="00321BCC" w:rsidRDefault="000F0ADF"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rsidR="000F0ADF" w:rsidRPr="00321BCC" w:rsidRDefault="000F0ADF"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0ADF" w:rsidRPr="00321BCC" w:rsidRDefault="000F0ADF"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rsidR="000F0ADF" w:rsidRPr="00321BCC" w:rsidRDefault="000F0ADF" w:rsidP="00BA16BB">
                      <w:pPr>
                        <w:pStyle w:val="DocumentTitleCzechRadio"/>
                      </w:pPr>
                    </w:p>
                  </w:txbxContent>
                </v:textbox>
                <w10:wrap anchorx="page" anchory="page"/>
              </v:shape>
            </w:pict>
          </mc:Fallback>
        </mc:AlternateContent>
      </w:r>
      <w:r w:rsidR="00182D39" w:rsidRPr="006D0812">
        <w:t>SMLOUVA</w:t>
      </w:r>
      <w:r w:rsidR="00BD3AB0">
        <w:t xml:space="preserve"> O DÍLO</w:t>
      </w:r>
    </w:p>
    <w:p w:rsidR="007F00D1" w:rsidRPr="007F00D1" w:rsidRDefault="00EE60D7" w:rsidP="007F00D1">
      <w:pPr>
        <w:jc w:val="center"/>
        <w:rPr>
          <w:b/>
        </w:rPr>
      </w:pPr>
      <w:r w:rsidRPr="001F6409">
        <w:rPr>
          <w:b/>
        </w:rPr>
        <w:t>č. _CISLO_SMLOUVY_</w:t>
      </w:r>
    </w:p>
    <w:p w:rsidR="007F00D1" w:rsidRPr="007F00D1" w:rsidRDefault="007F00D1" w:rsidP="007F00D1">
      <w:pPr>
        <w:pStyle w:val="SubjectSpecification-ContractCzechRadio"/>
      </w:pPr>
    </w:p>
    <w:p w:rsidR="00BA16BB" w:rsidRPr="006D0812" w:rsidRDefault="00EE60D7" w:rsidP="00BA16BB">
      <w:pPr>
        <w:pStyle w:val="SubjectName-ContractCzechRadio"/>
      </w:pPr>
      <w:r w:rsidRPr="006D0812">
        <w:t>Český rozhlas</w:t>
      </w:r>
    </w:p>
    <w:p w:rsidR="00BA16BB" w:rsidRPr="006D0812" w:rsidRDefault="00EE60D7" w:rsidP="00BA16BB">
      <w:pPr>
        <w:pStyle w:val="SubjectSpecification-ContractCzechRadio"/>
      </w:pPr>
      <w:r w:rsidRPr="006D0812">
        <w:t>zřízený zákonem č. 484/1991 Sb., o Českém rozhlasu</w:t>
      </w:r>
    </w:p>
    <w:p w:rsidR="00BA16BB" w:rsidRPr="006D0812" w:rsidRDefault="00EE60D7" w:rsidP="00BA16BB">
      <w:pPr>
        <w:pStyle w:val="SubjectSpecification-ContractCzechRadio"/>
      </w:pPr>
      <w:r w:rsidRPr="006D0812">
        <w:t>nezapisuje se do obchodního rejstříku</w:t>
      </w:r>
    </w:p>
    <w:p w:rsidR="00BA16BB" w:rsidRPr="006D0812" w:rsidRDefault="00EE60D7" w:rsidP="00BA16BB">
      <w:pPr>
        <w:pStyle w:val="SubjectSpecification-ContractCzechRadio"/>
      </w:pPr>
      <w:r w:rsidRPr="006D0812">
        <w:t>se sídlem Vinohradská 12, 120 99 Praha 2</w:t>
      </w:r>
    </w:p>
    <w:p w:rsidR="00BA16BB" w:rsidRPr="0030285D" w:rsidRDefault="00EE60D7" w:rsidP="00BA16BB">
      <w:pPr>
        <w:pStyle w:val="SubjectSpecification-ContractCzechRadio"/>
      </w:pPr>
      <w:r w:rsidRPr="0030285D">
        <w:t>zastoupený</w:t>
      </w:r>
      <w:r w:rsidR="007F00D1" w:rsidRPr="0096095D">
        <w:rPr>
          <w:color w:val="auto"/>
        </w:rPr>
        <w:t>:</w:t>
      </w:r>
      <w:r w:rsidR="00446BF8">
        <w:rPr>
          <w:color w:val="auto"/>
        </w:rPr>
        <w:t xml:space="preserve"> </w:t>
      </w:r>
      <w:r w:rsidR="00446BF8" w:rsidRPr="00446BF8">
        <w:rPr>
          <w:color w:val="auto"/>
        </w:rPr>
        <w:t xml:space="preserve">Mgr. Reném Zavoralem, </w:t>
      </w:r>
      <w:r w:rsidR="009B78C8">
        <w:rPr>
          <w:color w:val="auto"/>
        </w:rPr>
        <w:t>g</w:t>
      </w:r>
      <w:r w:rsidR="00446BF8" w:rsidRPr="00446BF8">
        <w:rPr>
          <w:color w:val="auto"/>
        </w:rPr>
        <w:t>enerálním ředitelem</w:t>
      </w:r>
    </w:p>
    <w:p w:rsidR="00BA16BB" w:rsidRPr="0030285D" w:rsidRDefault="00EE60D7" w:rsidP="00BA16BB">
      <w:pPr>
        <w:pStyle w:val="SubjectSpecification-ContractCzechRadio"/>
      </w:pPr>
      <w:r w:rsidRPr="0030285D">
        <w:t>IČ</w:t>
      </w:r>
      <w:r w:rsidR="0018715E">
        <w:t>O</w:t>
      </w:r>
      <w:r w:rsidRPr="0030285D">
        <w:t xml:space="preserve"> 45245053, DIČ CZ45245053</w:t>
      </w:r>
    </w:p>
    <w:p w:rsidR="00BA16BB" w:rsidRPr="0030285D" w:rsidRDefault="00EE60D7" w:rsidP="00BA16BB">
      <w:pPr>
        <w:pStyle w:val="SubjectSpecification-ContractCzechRadio"/>
      </w:pPr>
      <w:r w:rsidRPr="0030285D">
        <w:t xml:space="preserve">bankovní spojení: </w:t>
      </w:r>
      <w:proofErr w:type="spellStart"/>
      <w:r w:rsidRPr="0030285D">
        <w:t>Raiffeisenbank</w:t>
      </w:r>
      <w:proofErr w:type="spellEnd"/>
      <w:r w:rsidRPr="0030285D">
        <w:t xml:space="preserve"> a.s., č</w:t>
      </w:r>
      <w:r w:rsidR="00196C92">
        <w:t>íslo</w:t>
      </w:r>
      <w:r w:rsidR="00196C92" w:rsidRPr="0030285D">
        <w:t xml:space="preserve"> </w:t>
      </w:r>
      <w:r w:rsidRPr="0030285D">
        <w:t>ú</w:t>
      </w:r>
      <w:r w:rsidR="00196C92">
        <w:t>čtu</w:t>
      </w:r>
      <w:r w:rsidR="00196C92" w:rsidRPr="0030285D">
        <w:t xml:space="preserve">: </w:t>
      </w:r>
      <w:r w:rsidRPr="0030285D">
        <w:t>1001040797/5500</w:t>
      </w:r>
    </w:p>
    <w:p w:rsidR="007220A3" w:rsidRPr="0030285D" w:rsidRDefault="00EE60D7" w:rsidP="00BA16BB">
      <w:pPr>
        <w:pStyle w:val="SubjectSpecification-ContractCzechRadio"/>
      </w:pPr>
      <w:r>
        <w:t xml:space="preserve">zástupce pro věcná jednání: </w:t>
      </w:r>
      <w:r w:rsidRPr="00446BF8">
        <w:rPr>
          <w:rFonts w:cs="Arial"/>
          <w:szCs w:val="20"/>
        </w:rPr>
        <w:t>Stanislav Rajtmajer, vedoucí oddělen</w:t>
      </w:r>
      <w:r>
        <w:rPr>
          <w:rFonts w:cs="Arial"/>
          <w:szCs w:val="20"/>
        </w:rPr>
        <w:t>í bezpečnosti a krizového řízení</w:t>
      </w:r>
    </w:p>
    <w:p w:rsidR="007220A3" w:rsidRPr="0030285D" w:rsidRDefault="00EE60D7"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00446BF8">
        <w:t xml:space="preserve"> </w:t>
      </w:r>
      <w:r w:rsidRPr="0030285D">
        <w:t>tel.: +420</w:t>
      </w:r>
      <w:r w:rsidR="006D0812" w:rsidRPr="0030285D">
        <w:t xml:space="preserve"> </w:t>
      </w:r>
      <w:r w:rsidR="00446BF8" w:rsidRPr="00446BF8">
        <w:t xml:space="preserve">725 864 217 </w:t>
      </w:r>
    </w:p>
    <w:p w:rsidR="007220A3" w:rsidRPr="0030285D" w:rsidRDefault="00EE60D7"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00446BF8">
        <w:t xml:space="preserve"> </w:t>
      </w:r>
      <w:r w:rsidRPr="0030285D">
        <w:t xml:space="preserve">e-mail: </w:t>
      </w:r>
      <w:r w:rsidR="00446BF8" w:rsidRPr="00446BF8">
        <w:t>stanislav.rajtmajer</w:t>
      </w:r>
      <w:r w:rsidR="006D0812" w:rsidRPr="0030285D">
        <w:rPr>
          <w:rFonts w:cs="Arial"/>
          <w:szCs w:val="20"/>
        </w:rPr>
        <w:t>@</w:t>
      </w:r>
      <w:r w:rsidRPr="0030285D">
        <w:t>rozhlas.cz</w:t>
      </w:r>
    </w:p>
    <w:p w:rsidR="00182D39" w:rsidRPr="0030285D" w:rsidRDefault="00EE60D7" w:rsidP="00BA16BB">
      <w:pPr>
        <w:pStyle w:val="SubjectSpecification-ContractCzechRadio"/>
      </w:pPr>
      <w:r w:rsidRPr="0030285D">
        <w:t>(dále jen jako „</w:t>
      </w:r>
      <w:r w:rsidR="00BD3AB0" w:rsidRPr="007F00D1">
        <w:rPr>
          <w:b/>
        </w:rPr>
        <w:t>objednatel</w:t>
      </w:r>
      <w:r w:rsidRPr="0030285D">
        <w:t>“</w:t>
      </w:r>
      <w:r w:rsidR="0060143F">
        <w:t xml:space="preserve"> nebo „</w:t>
      </w:r>
      <w:r w:rsidR="0060143F" w:rsidRPr="007F00D1">
        <w:rPr>
          <w:b/>
        </w:rPr>
        <w:t>Český rozhlas</w:t>
      </w:r>
      <w:r w:rsidR="0060143F">
        <w:t>“</w:t>
      </w:r>
      <w:r w:rsidRPr="0030285D">
        <w:t>)</w:t>
      </w:r>
    </w:p>
    <w:p w:rsidR="00182D39" w:rsidRPr="006D0812" w:rsidRDefault="00182D39" w:rsidP="00BA16BB"/>
    <w:p w:rsidR="00BA16BB" w:rsidRPr="006D0812" w:rsidRDefault="00EE60D7" w:rsidP="00BA16BB">
      <w:r w:rsidRPr="006D0812">
        <w:t>a</w:t>
      </w:r>
    </w:p>
    <w:p w:rsidR="00BA16BB" w:rsidRPr="006D0812" w:rsidRDefault="00BA16BB" w:rsidP="00BA16BB"/>
    <w:p w:rsidR="006D0812" w:rsidRDefault="00EE60D7"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 xml:space="preserve">NIT JMÉNO A PŘÍJMENÍ NEBO </w:t>
      </w:r>
      <w:r w:rsidR="006378BF">
        <w:rPr>
          <w:rFonts w:cs="Arial"/>
          <w:szCs w:val="20"/>
          <w:highlight w:val="yellow"/>
        </w:rPr>
        <w:t>NÁZEV</w:t>
      </w:r>
      <w:r w:rsidR="00640153">
        <w:rPr>
          <w:rFonts w:cs="Arial"/>
          <w:szCs w:val="20"/>
          <w:highlight w:val="yellow"/>
        </w:rPr>
        <w:t xml:space="preserve"> ZHOTOVITELE</w:t>
      </w:r>
      <w:r w:rsidRPr="00434FCA">
        <w:rPr>
          <w:rFonts w:cs="Arial"/>
          <w:szCs w:val="20"/>
        </w:rPr>
        <w:t>]</w:t>
      </w:r>
    </w:p>
    <w:p w:rsidR="00BB044F" w:rsidRPr="0030285D" w:rsidRDefault="00EE60D7" w:rsidP="00BB044F">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rsidR="006D0812" w:rsidRPr="0030285D" w:rsidRDefault="00EE60D7" w:rsidP="006D0812">
      <w:pPr>
        <w:pStyle w:val="SubjectSpecification-ContractCzechRadio"/>
        <w:rPr>
          <w:rFonts w:cs="Arial"/>
          <w:szCs w:val="20"/>
        </w:rPr>
      </w:pPr>
      <w:r w:rsidRPr="0030285D">
        <w:rPr>
          <w:rFonts w:cs="Arial"/>
          <w:szCs w:val="20"/>
        </w:rPr>
        <w:t>[</w:t>
      </w:r>
      <w:r w:rsidRPr="0030285D">
        <w:rPr>
          <w:rFonts w:cs="Arial"/>
          <w:szCs w:val="20"/>
          <w:highlight w:val="yellow"/>
        </w:rPr>
        <w:t xml:space="preserve">DOPLNIT MÍSTO PODNIKÁNÍ/BYDLIŠTĚ/SÍDLO </w:t>
      </w:r>
      <w:r w:rsidR="00640153" w:rsidRPr="0030285D">
        <w:rPr>
          <w:rFonts w:cs="Arial"/>
          <w:szCs w:val="20"/>
          <w:highlight w:val="yellow"/>
        </w:rPr>
        <w:t>ZHOTOVITELE</w:t>
      </w:r>
      <w:r w:rsidRPr="0030285D">
        <w:rPr>
          <w:rFonts w:cs="Arial"/>
          <w:szCs w:val="20"/>
        </w:rPr>
        <w:t>]</w:t>
      </w:r>
    </w:p>
    <w:p w:rsidR="0024237E" w:rsidRPr="0030285D" w:rsidRDefault="00EE60D7" w:rsidP="0024237E">
      <w:pPr>
        <w:pStyle w:val="SubjectSpecification-ContractCzechRadio"/>
      </w:pPr>
      <w:r w:rsidRPr="0030285D">
        <w:rPr>
          <w:rFonts w:cs="Arial"/>
          <w:szCs w:val="20"/>
        </w:rPr>
        <w:t>zastoupen</w:t>
      </w:r>
      <w:r>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rsidR="006D0812" w:rsidRPr="0030285D" w:rsidRDefault="00EE60D7" w:rsidP="0024237E">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18715E">
        <w:rPr>
          <w:rFonts w:cs="Arial"/>
          <w:szCs w:val="20"/>
          <w:highlight w:val="yellow"/>
        </w:rPr>
        <w:t>O</w:t>
      </w:r>
      <w:r w:rsidR="008A1633" w:rsidRPr="0030285D">
        <w:rPr>
          <w:rFonts w:cs="Arial"/>
          <w:szCs w:val="20"/>
          <w:highlight w:val="yellow"/>
        </w:rPr>
        <w:t>, DIČ</w:t>
      </w:r>
      <w:r w:rsidRPr="0030285D">
        <w:rPr>
          <w:rFonts w:cs="Arial"/>
          <w:szCs w:val="20"/>
          <w:highlight w:val="yellow"/>
        </w:rPr>
        <w:t xml:space="preserve"> </w:t>
      </w:r>
      <w:r w:rsidR="00640153" w:rsidRPr="0030285D">
        <w:rPr>
          <w:rFonts w:cs="Arial"/>
          <w:szCs w:val="20"/>
          <w:highlight w:val="yellow"/>
        </w:rPr>
        <w:t>ZHOTOVITELE</w:t>
      </w:r>
      <w:r w:rsidRPr="0030285D">
        <w:rPr>
          <w:rFonts w:cs="Arial"/>
          <w:szCs w:val="20"/>
        </w:rPr>
        <w:t>]</w:t>
      </w:r>
    </w:p>
    <w:p w:rsidR="0017517B" w:rsidRPr="0030285D" w:rsidRDefault="00EE60D7" w:rsidP="0017517B">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w:t>
      </w:r>
      <w:r w:rsidR="00196C92">
        <w:rPr>
          <w:rFonts w:cs="Arial"/>
          <w:szCs w:val="20"/>
        </w:rPr>
        <w:t>íslo</w:t>
      </w:r>
      <w:r w:rsidR="00196C92" w:rsidRPr="0030285D">
        <w:rPr>
          <w:rFonts w:cs="Arial"/>
          <w:szCs w:val="20"/>
        </w:rPr>
        <w:t xml:space="preserve"> </w:t>
      </w:r>
      <w:r w:rsidRPr="0030285D">
        <w:rPr>
          <w:rFonts w:cs="Arial"/>
          <w:szCs w:val="20"/>
        </w:rPr>
        <w:t>ú</w:t>
      </w:r>
      <w:r w:rsidR="00196C92">
        <w:rPr>
          <w:rFonts w:cs="Arial"/>
          <w:szCs w:val="20"/>
        </w:rPr>
        <w:t>čtu:</w:t>
      </w:r>
      <w:r w:rsidR="00196C92" w:rsidRPr="0030285D">
        <w:rPr>
          <w:rFonts w:cs="Arial"/>
          <w:szCs w:val="20"/>
        </w:rPr>
        <w:t xml:space="preserve"> </w:t>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EE60D7" w:rsidP="006D0812">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EE60D7"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EE60D7"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rsidR="00182D39" w:rsidRPr="0030285D" w:rsidRDefault="00EE60D7" w:rsidP="006D0812">
      <w:pPr>
        <w:pStyle w:val="SubjectSpecification-ContractCzechRadio"/>
      </w:pPr>
      <w:r w:rsidRPr="0030285D">
        <w:t>(dále jen jako „</w:t>
      </w:r>
      <w:r w:rsidR="00BD3AB0" w:rsidRPr="0030285D">
        <w:rPr>
          <w:b/>
        </w:rPr>
        <w:t>zhotovitel</w:t>
      </w:r>
      <w:r w:rsidRPr="0030285D">
        <w:t>“)</w:t>
      </w:r>
    </w:p>
    <w:p w:rsidR="0018715E" w:rsidRDefault="0018715E" w:rsidP="00BA16BB">
      <w:pPr>
        <w:pStyle w:val="SubjectSpecification-ContractCzechRadio"/>
      </w:pPr>
    </w:p>
    <w:p w:rsidR="00182D39" w:rsidRPr="0030285D" w:rsidRDefault="00EE60D7" w:rsidP="00BA16BB">
      <w:pPr>
        <w:pStyle w:val="SubjectSpecification-ContractCzechRadio"/>
      </w:pPr>
      <w:r w:rsidRPr="0030285D">
        <w:t>(dále společně jen jako „</w:t>
      </w:r>
      <w:r w:rsidRPr="0030285D">
        <w:rPr>
          <w:b/>
        </w:rPr>
        <w:t>smluvní strany</w:t>
      </w:r>
      <w:r w:rsidRPr="0030285D">
        <w:t>“</w:t>
      </w:r>
      <w:r w:rsidR="0018715E">
        <w:t xml:space="preserve"> anebo jednotlivě </w:t>
      </w:r>
      <w:r w:rsidR="003D46E6">
        <w:t xml:space="preserve">také </w:t>
      </w:r>
      <w:r w:rsidR="0018715E">
        <w:t>jako „</w:t>
      </w:r>
      <w:r w:rsidR="0018715E" w:rsidRPr="007F00D1">
        <w:rPr>
          <w:b/>
        </w:rPr>
        <w:t>smluvní strana</w:t>
      </w:r>
      <w:r w:rsidR="0018715E">
        <w:t>“</w:t>
      </w:r>
      <w:r w:rsidRPr="0030285D">
        <w:t>)</w:t>
      </w:r>
    </w:p>
    <w:p w:rsidR="00182D39" w:rsidRPr="006D0812" w:rsidRDefault="00182D39" w:rsidP="00BA16BB"/>
    <w:p w:rsidR="00BA16BB" w:rsidRPr="006D0812" w:rsidRDefault="00EE60D7" w:rsidP="00182D39">
      <w:pPr>
        <w:jc w:val="center"/>
      </w:pPr>
      <w:r w:rsidRPr="006D0812">
        <w:t>uzavírají</w:t>
      </w:r>
      <w:r w:rsidR="00182D39" w:rsidRPr="006D0812">
        <w:t xml:space="preserve"> v souladu s ustanovením § </w:t>
      </w:r>
      <w:r w:rsidR="00BD3AB0">
        <w:t>2586</w:t>
      </w:r>
      <w:r w:rsidR="00182D39" w:rsidRPr="006D0812">
        <w:t xml:space="preserve"> a násl. z</w:t>
      </w:r>
      <w:r w:rsidR="005F7C20">
        <w:t>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3F3AD4">
        <w:t>v rámci veřejné zakázky č.</w:t>
      </w:r>
      <w:r w:rsidR="007454A2">
        <w:t xml:space="preserve"> </w:t>
      </w:r>
      <w:r w:rsidR="003F3AD4">
        <w:t>j.</w:t>
      </w:r>
      <w:r w:rsidR="003F3AD4" w:rsidRPr="003F3AD4">
        <w:rPr>
          <w:rFonts w:cs="Arial"/>
          <w:b/>
          <w:szCs w:val="20"/>
        </w:rPr>
        <w:t xml:space="preserve"> </w:t>
      </w:r>
      <w:r w:rsidR="00446BF8" w:rsidRPr="00446BF8">
        <w:rPr>
          <w:rFonts w:cs="Arial"/>
          <w:b/>
          <w:szCs w:val="20"/>
        </w:rPr>
        <w:t>MR</w:t>
      </w:r>
      <w:r w:rsidR="00A722F5">
        <w:rPr>
          <w:rFonts w:cs="Arial"/>
          <w:b/>
          <w:szCs w:val="20"/>
        </w:rPr>
        <w:t>33</w:t>
      </w:r>
      <w:r w:rsidR="00446BF8" w:rsidRPr="00446BF8">
        <w:rPr>
          <w:rFonts w:cs="Arial"/>
          <w:b/>
          <w:szCs w:val="20"/>
        </w:rPr>
        <w:t xml:space="preserve">_2024 </w:t>
      </w:r>
      <w:r w:rsidR="006E2A41" w:rsidRPr="000C16A3">
        <w:rPr>
          <w:rFonts w:cs="Arial"/>
          <w:szCs w:val="20"/>
        </w:rPr>
        <w:t>s názvem</w:t>
      </w:r>
      <w:r w:rsidR="006E2A41">
        <w:rPr>
          <w:rFonts w:cs="Arial"/>
          <w:b/>
          <w:szCs w:val="20"/>
        </w:rPr>
        <w:t xml:space="preserve"> </w:t>
      </w:r>
      <w:r w:rsidR="00446BF8" w:rsidRPr="00446BF8">
        <w:rPr>
          <w:rFonts w:cs="Arial"/>
          <w:b/>
          <w:szCs w:val="20"/>
        </w:rPr>
        <w:t xml:space="preserve">Výměna turniketů Římská 13 </w:t>
      </w:r>
      <w:r w:rsidR="006E2A41" w:rsidRPr="000C16A3">
        <w:rPr>
          <w:rFonts w:cs="Arial"/>
          <w:szCs w:val="20"/>
        </w:rPr>
        <w:t>(dále jen jako „</w:t>
      </w:r>
      <w:r w:rsidR="006E2A41" w:rsidRPr="00D938A0">
        <w:rPr>
          <w:rFonts w:cs="Arial"/>
          <w:b/>
          <w:szCs w:val="20"/>
        </w:rPr>
        <w:t>ve</w:t>
      </w:r>
      <w:r w:rsidR="006E2A41" w:rsidRPr="000C16A3">
        <w:rPr>
          <w:rFonts w:cs="Arial"/>
          <w:b/>
          <w:szCs w:val="20"/>
        </w:rPr>
        <w:t>řejná zakázka</w:t>
      </w:r>
      <w:r w:rsidR="006E2A41" w:rsidRPr="000C16A3">
        <w:rPr>
          <w:rFonts w:cs="Arial"/>
          <w:szCs w:val="20"/>
        </w:rPr>
        <w:t xml:space="preserve">“) </w:t>
      </w:r>
      <w:r w:rsidR="00182D39" w:rsidRPr="006D0812">
        <w:t>tuto smlouvu</w:t>
      </w:r>
      <w:r w:rsidR="0044705E">
        <w:t xml:space="preserve"> o dílo</w:t>
      </w:r>
      <w:r w:rsidR="00182D39" w:rsidRPr="006D0812">
        <w:t xml:space="preserve"> (dále jen jako „</w:t>
      </w:r>
      <w:r w:rsidR="00182D39" w:rsidRPr="0030285D">
        <w:rPr>
          <w:b/>
        </w:rPr>
        <w:t>smlouva</w:t>
      </w:r>
      <w:r w:rsidR="00182D39" w:rsidRPr="006D0812">
        <w:t>“)</w:t>
      </w:r>
    </w:p>
    <w:p w:rsidR="00BA16BB" w:rsidRPr="006D0812" w:rsidRDefault="00EE60D7" w:rsidP="00BA16BB">
      <w:pPr>
        <w:pStyle w:val="Heading-Number-ContractCzechRadio"/>
      </w:pPr>
      <w:r w:rsidRPr="006D0812">
        <w:t>Předmět smlouvy</w:t>
      </w:r>
    </w:p>
    <w:p w:rsidR="004545D6" w:rsidRDefault="00EE60D7" w:rsidP="004545D6">
      <w:pPr>
        <w:pStyle w:val="ListNumber-ContractCzechRadio"/>
        <w:jc w:val="both"/>
      </w:pPr>
      <w:r w:rsidRPr="004545D6">
        <w:t xml:space="preserve">Smlouvou se zhotovitel zavazuje provést na svůj náklad a nebezpečí pro objednatele </w:t>
      </w:r>
      <w:r w:rsidR="0018715E">
        <w:t xml:space="preserve">dále specifikované </w:t>
      </w:r>
      <w:r w:rsidRPr="004545D6">
        <w:t xml:space="preserve">dílo a objednatel se zavazuje dílo převzít a zaplatit </w:t>
      </w:r>
      <w:r w:rsidR="0018715E">
        <w:t xml:space="preserve">zhotoviteli </w:t>
      </w:r>
      <w:r w:rsidRPr="004545D6">
        <w:t>cenu</w:t>
      </w:r>
      <w:r w:rsidR="0018715E">
        <w:t xml:space="preserve"> díla</w:t>
      </w:r>
      <w:r w:rsidRPr="004545D6">
        <w:t>.</w:t>
      </w:r>
    </w:p>
    <w:p w:rsidR="00BA16BB" w:rsidRDefault="00EE60D7" w:rsidP="00956D19">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4545D6">
        <w:t xml:space="preserve">zhotovitele provést pro </w:t>
      </w:r>
      <w:r w:rsidR="000D6AB4">
        <w:t>objednatele</w:t>
      </w:r>
      <w:r w:rsidR="004545D6">
        <w:t xml:space="preserve"> následující dílo</w:t>
      </w:r>
      <w:r w:rsidR="00884C6F" w:rsidRPr="006D0812">
        <w:t xml:space="preserve"> - </w:t>
      </w:r>
      <w:r w:rsidR="006378BF">
        <w:rPr>
          <w:rFonts w:cs="Arial"/>
          <w:b/>
          <w:szCs w:val="20"/>
        </w:rPr>
        <w:t>výměnu</w:t>
      </w:r>
      <w:r w:rsidR="006378BF" w:rsidRPr="00956D19">
        <w:rPr>
          <w:rFonts w:cs="Arial"/>
          <w:b/>
          <w:szCs w:val="20"/>
        </w:rPr>
        <w:t xml:space="preserve"> </w:t>
      </w:r>
      <w:r w:rsidR="00956D19" w:rsidRPr="00956D19">
        <w:rPr>
          <w:rFonts w:cs="Arial"/>
          <w:b/>
          <w:szCs w:val="20"/>
        </w:rPr>
        <w:t>vstupních turniketů na vstupní recepci objektu Římská 385/13, Praha 2</w:t>
      </w:r>
      <w:r w:rsidR="00C15263">
        <w:rPr>
          <w:rFonts w:cs="Arial"/>
          <w:b/>
          <w:szCs w:val="20"/>
        </w:rPr>
        <w:t>, osazení skle</w:t>
      </w:r>
      <w:r w:rsidR="005E2061">
        <w:rPr>
          <w:rFonts w:cs="Arial"/>
          <w:b/>
          <w:szCs w:val="20"/>
        </w:rPr>
        <w:t>ně</w:t>
      </w:r>
      <w:r w:rsidR="00C15263">
        <w:rPr>
          <w:rFonts w:cs="Arial"/>
          <w:b/>
          <w:szCs w:val="20"/>
        </w:rPr>
        <w:t>né stěny pro oddělení veřejného a neveřejného prostoru</w:t>
      </w:r>
      <w:r w:rsidR="00956D19" w:rsidRPr="00956D19">
        <w:rPr>
          <w:rFonts w:cs="Arial"/>
          <w:b/>
          <w:szCs w:val="20"/>
        </w:rPr>
        <w:t xml:space="preserve"> a osazení prosklených příček u recepce pro zvýšení zabezpečení vstupu a obsluhy recep</w:t>
      </w:r>
      <w:r w:rsidR="00956D19">
        <w:rPr>
          <w:rFonts w:cs="Arial"/>
          <w:b/>
          <w:szCs w:val="20"/>
        </w:rPr>
        <w:t xml:space="preserve">ce </w:t>
      </w:r>
      <w:r w:rsidR="00884C6F" w:rsidRPr="006D0812">
        <w:t>(dále také jako „</w:t>
      </w:r>
      <w:r w:rsidR="004545D6" w:rsidRPr="00956D19">
        <w:rPr>
          <w:b/>
        </w:rPr>
        <w:t>dílo</w:t>
      </w:r>
      <w:r w:rsidR="00884C6F" w:rsidRPr="006D0812">
        <w:t>“)</w:t>
      </w:r>
      <w:r w:rsidR="006378BF">
        <w:t>,</w:t>
      </w:r>
      <w:r w:rsidR="00884C6F" w:rsidRPr="006D0812">
        <w:t xml:space="preserve"> blíže specifikované v příloze této smlouvy </w:t>
      </w:r>
      <w:r w:rsidR="0018715E">
        <w:t xml:space="preserve">a </w:t>
      </w:r>
      <w:r w:rsidR="00884C6F" w:rsidRPr="006D0812">
        <w:t xml:space="preserve">umožnit </w:t>
      </w:r>
      <w:r w:rsidR="00EB789E">
        <w:t>objednateli</w:t>
      </w:r>
      <w:r w:rsidR="00884C6F" w:rsidRPr="006D0812">
        <w:t xml:space="preserve"> nabýt vlastnické právo k</w:t>
      </w:r>
      <w:r w:rsidR="0030285D">
        <w:t> </w:t>
      </w:r>
      <w:r w:rsidR="00EB789E">
        <w:t xml:space="preserve">dílu </w:t>
      </w:r>
      <w:r w:rsidR="00884C6F" w:rsidRPr="006D0812">
        <w:t>na straně jedné</w:t>
      </w:r>
      <w:r w:rsidR="0030285D">
        <w:t>,</w:t>
      </w:r>
      <w:r w:rsidR="00884C6F" w:rsidRPr="006D0812">
        <w:t xml:space="preserve"> a </w:t>
      </w:r>
      <w:r w:rsidR="00E4753C" w:rsidRPr="006D0812">
        <w:t xml:space="preserve">povinnost </w:t>
      </w:r>
      <w:r w:rsidR="00EB789E">
        <w:t>objednatele</w:t>
      </w:r>
      <w:r w:rsidR="00884C6F" w:rsidRPr="006D0812">
        <w:t xml:space="preserve"> </w:t>
      </w:r>
      <w:r w:rsidR="00EB789E">
        <w:t>dílo</w:t>
      </w:r>
      <w:r w:rsidR="00884C6F" w:rsidRPr="006D0812">
        <w:t xml:space="preserve"> převzít a zaplatit </w:t>
      </w:r>
      <w:r w:rsidR="00EB789E">
        <w:t>zhotoviteli</w:t>
      </w:r>
      <w:r w:rsidR="00884C6F" w:rsidRPr="006D0812">
        <w:t xml:space="preserve"> cenu </w:t>
      </w:r>
      <w:r w:rsidR="00EB789E">
        <w:t xml:space="preserve">díla </w:t>
      </w:r>
      <w:r w:rsidR="00884C6F" w:rsidRPr="006D0812">
        <w:t>na straně druhé</w:t>
      </w:r>
      <w:r w:rsidR="0030285D" w:rsidRPr="00956D19">
        <w:rPr>
          <w:rFonts w:cs="Arial"/>
        </w:rPr>
        <w:t>;</w:t>
      </w:r>
      <w:r w:rsidR="0030285D">
        <w:t xml:space="preserve"> to vše </w:t>
      </w:r>
      <w:r w:rsidR="0030285D" w:rsidRPr="006D0812">
        <w:t xml:space="preserve">dle podmínek </w:t>
      </w:r>
      <w:r w:rsidR="0030285D">
        <w:t>stanovených touto smlouvou</w:t>
      </w:r>
      <w:r w:rsidR="00884C6F" w:rsidRPr="006D0812">
        <w:t xml:space="preserve">. </w:t>
      </w:r>
    </w:p>
    <w:p w:rsidR="004545D6" w:rsidRPr="006D0812" w:rsidRDefault="00EE60D7" w:rsidP="0030285D">
      <w:pPr>
        <w:pStyle w:val="ListNumber-ContractCzechRadio"/>
        <w:jc w:val="both"/>
      </w:pPr>
      <w:r>
        <w:lastRenderedPageBreak/>
        <w:t xml:space="preserve">V případě, že je zhotovitel povinen dle specifikace </w:t>
      </w:r>
      <w:r w:rsidR="0018715E">
        <w:t xml:space="preserve">díla </w:t>
      </w:r>
      <w:r>
        <w:t>uvedené v příloze této smlouvy jako součást své</w:t>
      </w:r>
      <w:r w:rsidR="00E7736A">
        <w:t xml:space="preserve"> povinnosti</w:t>
      </w:r>
      <w:r>
        <w:t xml:space="preserve"> dodat objednateli jakékoliv zboží, je toto dodání zboží </w:t>
      </w:r>
      <w:r w:rsidRPr="002B1565">
        <w:t>součástí d</w:t>
      </w:r>
      <w:r w:rsidRPr="0044705E">
        <w:t>íla</w:t>
      </w:r>
      <w:r w:rsidR="00F805A1" w:rsidRPr="0044705E">
        <w:t xml:space="preserve"> (a je zahrnuto v ceně díla)</w:t>
      </w:r>
      <w:r w:rsidRPr="0044705E">
        <w:t xml:space="preserve"> a bez jeho dodání není dílo řádně </w:t>
      </w:r>
      <w:r w:rsidR="0018715E">
        <w:t>dokončeno</w:t>
      </w:r>
      <w:r w:rsidRPr="0044705E">
        <w:t>.</w:t>
      </w:r>
    </w:p>
    <w:p w:rsidR="00BA16BB" w:rsidRPr="006D0812" w:rsidRDefault="00EE60D7" w:rsidP="00BA16BB">
      <w:pPr>
        <w:pStyle w:val="Heading-Number-ContractCzechRadio"/>
      </w:pPr>
      <w:r w:rsidRPr="006D0812">
        <w:t>Místo a doba plnění</w:t>
      </w:r>
    </w:p>
    <w:p w:rsidR="004545D6" w:rsidRPr="004545D6" w:rsidRDefault="00EE60D7" w:rsidP="00A722F5">
      <w:pPr>
        <w:pStyle w:val="ListNumber-ContractCzechRadio"/>
        <w:jc w:val="both"/>
      </w:pPr>
      <w:bookmarkStart w:id="0" w:name="_GoBack"/>
      <w:r w:rsidRPr="004545D6">
        <w:t>Místem provádění díla</w:t>
      </w:r>
      <w:r w:rsidR="0041571E">
        <w:t xml:space="preserve"> a předání díla</w:t>
      </w:r>
      <w:r w:rsidRPr="004545D6">
        <w:t xml:space="preserve"> je </w:t>
      </w:r>
      <w:r w:rsidR="00A51F4A" w:rsidRPr="00A51F4A">
        <w:rPr>
          <w:b/>
        </w:rPr>
        <w:t xml:space="preserve">objekt Českého rozhlasu na adrese Římská 13, </w:t>
      </w:r>
      <w:r w:rsidR="00211FA7">
        <w:rPr>
          <w:b/>
        </w:rPr>
        <w:t xml:space="preserve">120 00 </w:t>
      </w:r>
      <w:r w:rsidR="00A51F4A" w:rsidRPr="00A51F4A">
        <w:rPr>
          <w:b/>
        </w:rPr>
        <w:t>Praha 2</w:t>
      </w:r>
      <w:r w:rsidR="00A51F4A" w:rsidRPr="00A51F4A">
        <w:t>.</w:t>
      </w:r>
    </w:p>
    <w:bookmarkEnd w:id="0"/>
    <w:p w:rsidR="004545D6" w:rsidRDefault="00EE60D7" w:rsidP="004545D6">
      <w:pPr>
        <w:pStyle w:val="ListNumber-ContractCzechRadio"/>
        <w:jc w:val="both"/>
      </w:pPr>
      <w:r w:rsidRPr="004545D6">
        <w:t xml:space="preserve">Zhotovitel se zavazuje provést dílo nejpozději do </w:t>
      </w:r>
      <w:r w:rsidR="00A51F4A" w:rsidRPr="006378BF">
        <w:rPr>
          <w:b/>
        </w:rPr>
        <w:t>4 měsíců</w:t>
      </w:r>
      <w:r w:rsidRPr="009F26C7">
        <w:rPr>
          <w:rFonts w:cs="Arial"/>
          <w:b/>
          <w:szCs w:val="20"/>
        </w:rPr>
        <w:t xml:space="preserve"> </w:t>
      </w:r>
      <w:r w:rsidRPr="007F00D1">
        <w:rPr>
          <w:b/>
        </w:rPr>
        <w:t>od</w:t>
      </w:r>
      <w:r w:rsidR="00196C92" w:rsidRPr="007F00D1">
        <w:rPr>
          <w:b/>
        </w:rPr>
        <w:t>e</w:t>
      </w:r>
      <w:r w:rsidRPr="007F00D1">
        <w:rPr>
          <w:b/>
        </w:rPr>
        <w:t xml:space="preserve"> </w:t>
      </w:r>
      <w:r w:rsidR="00196C92" w:rsidRPr="007F00D1">
        <w:rPr>
          <w:b/>
        </w:rPr>
        <w:t xml:space="preserve">dne </w:t>
      </w:r>
      <w:r w:rsidR="005F7C20" w:rsidRPr="007F00D1">
        <w:rPr>
          <w:b/>
        </w:rPr>
        <w:t xml:space="preserve">účinnosti </w:t>
      </w:r>
      <w:r w:rsidRPr="007F00D1">
        <w:rPr>
          <w:b/>
        </w:rPr>
        <w:t>této smlouvy</w:t>
      </w:r>
      <w:r>
        <w:t>.</w:t>
      </w:r>
    </w:p>
    <w:p w:rsidR="004545D6" w:rsidRDefault="00EE60D7" w:rsidP="004545D6">
      <w:pPr>
        <w:pStyle w:val="ListNumber-ContractCzechRadio"/>
        <w:jc w:val="both"/>
      </w:pPr>
      <w:r w:rsidRPr="004545D6">
        <w:t xml:space="preserve">Na přesném datu započetí provádění díla a jeho způsobu je zhotovitel povinen se </w:t>
      </w:r>
      <w:r>
        <w:t xml:space="preserve">předem písemně </w:t>
      </w:r>
      <w:r w:rsidRPr="004545D6">
        <w:t xml:space="preserve">dohodnout s objednatelem. </w:t>
      </w:r>
    </w:p>
    <w:p w:rsidR="004545D6" w:rsidRPr="004545D6" w:rsidRDefault="00EE60D7" w:rsidP="004545D6">
      <w:pPr>
        <w:pStyle w:val="ListNumber-ContractCzechRadio"/>
        <w:jc w:val="both"/>
      </w:pPr>
      <w:r w:rsidRPr="004545D6">
        <w:t xml:space="preserve">Zhotovitel je povinen při provádění díla dodržovat pravidla bezpečnosti a ochrany zdraví při práci, pravidla požární bezpečnosti a vnitřní předpisy objednatele, se </w:t>
      </w:r>
      <w:r w:rsidR="0030285D">
        <w:t>kterými byl seznámen. Přílohou této smlouvy</w:t>
      </w:r>
      <w:r w:rsidRPr="004545D6">
        <w:t xml:space="preserve"> jsou „Podmínky provádění činností externích osob v objektech ČRo“, které je zhotovitel povinen dodržovat</w:t>
      </w:r>
      <w:r w:rsidR="00EB789E">
        <w:t>.</w:t>
      </w:r>
    </w:p>
    <w:p w:rsidR="004545D6" w:rsidRPr="004545D6" w:rsidRDefault="00EE60D7" w:rsidP="00214A85">
      <w:pPr>
        <w:pStyle w:val="ListNumber-ContractCzechRadio"/>
        <w:jc w:val="both"/>
      </w:pPr>
      <w:r w:rsidRPr="004545D6">
        <w:t>Zhotovitel se zavazuje uvést místo provádění díla do původního stavu a na vlastní náklady odstranit v souladu s platnými právními předpisy odpad vzniklý při provádění díla</w:t>
      </w:r>
      <w:r w:rsidR="00515E62">
        <w:t xml:space="preserve"> spolu s veškerým nevyužitým materiálem</w:t>
      </w:r>
      <w:r w:rsidR="00536578">
        <w:t>,</w:t>
      </w:r>
      <w:r w:rsidR="00AD68DA" w:rsidRPr="00AD68DA">
        <w:t xml:space="preserve"> </w:t>
      </w:r>
      <w:r w:rsidR="00AD68DA">
        <w:t>a to nejpozději ke dni odevzdání díla objednateli</w:t>
      </w:r>
      <w:r w:rsidRPr="004545D6">
        <w:t>.</w:t>
      </w:r>
      <w:r w:rsidR="001558ED">
        <w:t xml:space="preserve"> Současně zhotovitel podpisem této smlouvy prohlašuje, že se dostatečným způsobem seznámil s místem </w:t>
      </w:r>
      <w:r w:rsidR="00C71EB7">
        <w:t xml:space="preserve">provádění </w:t>
      </w:r>
      <w:r w:rsidR="001558ED">
        <w:t>díla</w:t>
      </w:r>
      <w:r w:rsidR="0030285D">
        <w:t>,</w:t>
      </w:r>
      <w:r w:rsidR="001558ED">
        <w:t xml:space="preserve"> a je tak plně způsobilý k řádnému plnění povinností dle této smlouvy.</w:t>
      </w:r>
    </w:p>
    <w:p w:rsidR="00BA16BB" w:rsidRPr="006D0812" w:rsidRDefault="00EE60D7" w:rsidP="00BA16BB">
      <w:pPr>
        <w:pStyle w:val="Heading-Number-ContractCzechRadio"/>
      </w:pPr>
      <w:r w:rsidRPr="006D0812">
        <w:t xml:space="preserve">Cena </w:t>
      </w:r>
      <w:r w:rsidR="00882671">
        <w:t>díla</w:t>
      </w:r>
      <w:r w:rsidRPr="006D0812">
        <w:t xml:space="preserve"> a platební podmínky</w:t>
      </w:r>
    </w:p>
    <w:p w:rsidR="004545D6" w:rsidRPr="004545D6" w:rsidRDefault="00EE60D7" w:rsidP="009A00D3">
      <w:pPr>
        <w:pStyle w:val="ListNumber-ContractCzechRadio"/>
        <w:jc w:val="both"/>
      </w:pPr>
      <w:r w:rsidRPr="004545D6">
        <w:t xml:space="preserve">Cena díla je </w:t>
      </w:r>
      <w:r w:rsidR="003F3AD4">
        <w:t xml:space="preserve">dána nabídkou zhotovitele ve veřejné zakázce </w:t>
      </w:r>
      <w:r w:rsidRPr="004545D6">
        <w:t>a činí</w:t>
      </w:r>
      <w:r>
        <w:t xml:space="preserve"> </w:t>
      </w:r>
      <w:r w:rsidRPr="009A00D3">
        <w:rPr>
          <w:rFonts w:cs="Arial"/>
          <w:b/>
          <w:szCs w:val="20"/>
        </w:rPr>
        <w:t>[</w:t>
      </w:r>
      <w:r w:rsidRPr="009A00D3">
        <w:rPr>
          <w:rFonts w:cs="Arial"/>
          <w:b/>
          <w:szCs w:val="20"/>
          <w:highlight w:val="yellow"/>
        </w:rPr>
        <w:t>DOPLNIT</w:t>
      </w:r>
      <w:r w:rsidRPr="002877A1">
        <w:rPr>
          <w:rFonts w:cs="Arial"/>
          <w:b/>
          <w:szCs w:val="20"/>
        </w:rPr>
        <w:t>],</w:t>
      </w:r>
      <w:r w:rsidRPr="007F00D1">
        <w:rPr>
          <w:rFonts w:cs="Arial"/>
          <w:b/>
          <w:szCs w:val="20"/>
        </w:rPr>
        <w:t xml:space="preserve">- </w:t>
      </w:r>
      <w:r w:rsidRPr="007F00D1">
        <w:rPr>
          <w:b/>
        </w:rPr>
        <w:t>Kč</w:t>
      </w:r>
      <w:r w:rsidR="009A00D3">
        <w:t xml:space="preserve"> (slovy: </w:t>
      </w:r>
      <w:r w:rsidR="009A00D3" w:rsidRPr="009A00D3">
        <w:t>[</w:t>
      </w:r>
      <w:r w:rsidR="009A00D3" w:rsidRPr="007F00D1">
        <w:rPr>
          <w:highlight w:val="yellow"/>
        </w:rPr>
        <w:t>DOPLNIT</w:t>
      </w:r>
      <w:r w:rsidR="009A00D3" w:rsidRPr="009A00D3">
        <w:t>]</w:t>
      </w:r>
      <w:r w:rsidR="009A00D3">
        <w:t xml:space="preserve"> korun českých)</w:t>
      </w:r>
      <w:r>
        <w:t xml:space="preserve"> </w:t>
      </w:r>
      <w:r w:rsidRPr="007F00D1">
        <w:rPr>
          <w:b/>
        </w:rPr>
        <w:t>bez DPH</w:t>
      </w:r>
      <w:r>
        <w:t xml:space="preserve">. </w:t>
      </w:r>
      <w:r w:rsidR="00196C92">
        <w:t>R</w:t>
      </w:r>
      <w:r w:rsidR="00196C92" w:rsidRPr="00AF32E6">
        <w:t>ežim</w:t>
      </w:r>
      <w:r w:rsidR="00196C92">
        <w:t xml:space="preserve"> DPH</w:t>
      </w:r>
      <w:r w:rsidR="00196C92" w:rsidRPr="00AF32E6">
        <w:t xml:space="preserve"> </w:t>
      </w:r>
      <w:r w:rsidR="00196C92">
        <w:t>bude uplatněn v souladu se</w:t>
      </w:r>
      <w:r w:rsidR="00196C92" w:rsidRPr="007A0E70">
        <w:t xml:space="preserve"> zákon</w:t>
      </w:r>
      <w:r w:rsidR="00196C92">
        <w:t>em</w:t>
      </w:r>
      <w:r w:rsidR="00196C92" w:rsidRPr="007A0E70">
        <w:t xml:space="preserve"> č. 235/2004 Sb., o </w:t>
      </w:r>
      <w:r w:rsidR="00196C92">
        <w:t>dani z přidané hodnoty, ve znění pozdějších předpisů (dále jen „</w:t>
      </w:r>
      <w:r w:rsidR="00196C92" w:rsidRPr="00E02CC8">
        <w:rPr>
          <w:b/>
        </w:rPr>
        <w:t>ZDPH</w:t>
      </w:r>
      <w:r w:rsidR="00196C92">
        <w:t>“).</w:t>
      </w:r>
      <w:r w:rsidRPr="004545D6">
        <w:t xml:space="preserve"> </w:t>
      </w:r>
      <w:r w:rsidR="00196C92">
        <w:t>R</w:t>
      </w:r>
      <w:r w:rsidR="005F7C20">
        <w:t xml:space="preserve">ozpis ceny </w:t>
      </w:r>
      <w:r w:rsidR="00CB68FD">
        <w:t xml:space="preserve">díla </w:t>
      </w:r>
      <w:r w:rsidR="005F7C20">
        <w:t>je uveden v příloze této smlouvy.</w:t>
      </w:r>
    </w:p>
    <w:p w:rsidR="004545D6" w:rsidRPr="004545D6" w:rsidRDefault="00EE60D7" w:rsidP="004545D6">
      <w:pPr>
        <w:pStyle w:val="ListNumber-ContractCzechRadio"/>
        <w:jc w:val="both"/>
      </w:pPr>
      <w:r>
        <w:t>Cena</w:t>
      </w:r>
      <w:r w:rsidRPr="004545D6">
        <w:t xml:space="preserve"> dle předchozí</w:t>
      </w:r>
      <w:r>
        <w:t>ho odstavce je konečná</w:t>
      </w:r>
      <w:r w:rsidRPr="004545D6">
        <w:t xml:space="preserve"> a zahrnuje veškeré náklady zhotovitele související s provedením díla </w:t>
      </w:r>
      <w:r w:rsidR="009A00D3">
        <w:t>a splnění</w:t>
      </w:r>
      <w:r w:rsidR="00515E62">
        <w:t>m</w:t>
      </w:r>
      <w:r w:rsidR="009A00D3">
        <w:t xml:space="preserve"> všech povinností </w:t>
      </w:r>
      <w:r w:rsidRPr="004545D6">
        <w:t>dle této smlouvy (např. doprava</w:t>
      </w:r>
      <w:r w:rsidR="009A00D3">
        <w:t xml:space="preserve"> materiálu a zboží </w:t>
      </w:r>
      <w:r w:rsidR="00C46566">
        <w:t>nutných</w:t>
      </w:r>
      <w:r w:rsidR="009A00D3">
        <w:t xml:space="preserve"> k provedení díla, navrácení místa provádění díla do původního stavu, náklady na likvidaci </w:t>
      </w:r>
      <w:r w:rsidR="00AD382A">
        <w:t xml:space="preserve">vzniklých </w:t>
      </w:r>
      <w:r w:rsidR="009A00D3">
        <w:t>odpadů,</w:t>
      </w:r>
      <w:r w:rsidRPr="004545D6">
        <w:t xml:space="preserve"> </w:t>
      </w:r>
      <w:r w:rsidR="00B612F1">
        <w:t>cla a jiné poplatky, a další náklady nezbytné k řádnému provedení díla</w:t>
      </w:r>
      <w:r w:rsidRPr="004545D6">
        <w:t>)</w:t>
      </w:r>
      <w:r w:rsidR="002932DA">
        <w:t xml:space="preserve">. Objednatel neposkytuje </w:t>
      </w:r>
      <w:r w:rsidR="00A03C12">
        <w:t xml:space="preserve">zhotoviteli </w:t>
      </w:r>
      <w:r w:rsidR="002932DA">
        <w:t>jakékoli zálohy.</w:t>
      </w:r>
    </w:p>
    <w:p w:rsidR="004545D6" w:rsidRPr="004545D6" w:rsidRDefault="00EE60D7" w:rsidP="004545D6">
      <w:pPr>
        <w:pStyle w:val="ListNumber-ContractCzechRadio"/>
        <w:jc w:val="both"/>
      </w:pPr>
      <w:r w:rsidRPr="004545D6">
        <w:t xml:space="preserve">Úhrada ceny bude provedena </w:t>
      </w:r>
      <w:r w:rsidR="00196C92">
        <w:t xml:space="preserve">objednatelem </w:t>
      </w:r>
      <w:r w:rsidRPr="004545D6">
        <w:t xml:space="preserve">po </w:t>
      </w:r>
      <w:r w:rsidR="00294342">
        <w:t>odevzdání díla</w:t>
      </w:r>
      <w:r w:rsidR="00882671">
        <w:t xml:space="preserve"> </w:t>
      </w:r>
      <w:r w:rsidR="0030285D">
        <w:t>objednateli</w:t>
      </w:r>
      <w:r w:rsidR="00CB68FD">
        <w:t xml:space="preserve"> </w:t>
      </w:r>
      <w:r w:rsidRPr="004545D6">
        <w:t>na základě daňového dokladu (</w:t>
      </w:r>
      <w:r w:rsidR="0030285D">
        <w:t>dále jen „</w:t>
      </w:r>
      <w:r w:rsidR="0030285D" w:rsidRPr="0030285D">
        <w:rPr>
          <w:b/>
        </w:rPr>
        <w:t>faktura</w:t>
      </w:r>
      <w:r w:rsidR="0030285D">
        <w:t>“</w:t>
      </w:r>
      <w:r w:rsidRPr="004545D6">
        <w:t>). Zhotovitel má právo na zaplacení ceny</w:t>
      </w:r>
      <w:r w:rsidR="00E95197">
        <w:t xml:space="preserve"> díla</w:t>
      </w:r>
      <w:r w:rsidRPr="004545D6">
        <w:t xml:space="preserve"> okamžikem řádného splnění svého závazku, tedy okamžikem </w:t>
      </w:r>
      <w:r w:rsidR="00294342">
        <w:t xml:space="preserve">odevzdání </w:t>
      </w:r>
      <w:r w:rsidR="009F26C7">
        <w:t xml:space="preserve">řádně dokončeného </w:t>
      </w:r>
      <w:r w:rsidR="00294342">
        <w:t>díla</w:t>
      </w:r>
      <w:r w:rsidR="0030285D">
        <w:t xml:space="preserve"> objednateli</w:t>
      </w:r>
      <w:r w:rsidR="00294342">
        <w:t>.</w:t>
      </w:r>
      <w:r w:rsidRPr="004545D6">
        <w:t xml:space="preserve">  </w:t>
      </w:r>
    </w:p>
    <w:p w:rsidR="005F7C20" w:rsidRDefault="00EE60D7" w:rsidP="005F7C20">
      <w:pPr>
        <w:pStyle w:val="ListNumber-ContractCzechRadio"/>
        <w:jc w:val="both"/>
      </w:pPr>
      <w:r>
        <w:t xml:space="preserve">Splatnost faktury činí 24 dnů od </w:t>
      </w:r>
      <w:r w:rsidR="000D1195">
        <w:t xml:space="preserve">data </w:t>
      </w:r>
      <w:r>
        <w:t xml:space="preserve">jejího </w:t>
      </w:r>
      <w:r w:rsidR="00A60AB1">
        <w:t xml:space="preserve">vystavení zhotovitelem </w:t>
      </w:r>
      <w:r>
        <w:t xml:space="preserve">za předpokladu, že k doručení faktury </w:t>
      </w:r>
      <w:r w:rsidR="00973895">
        <w:t xml:space="preserve">objednateli </w:t>
      </w:r>
      <w:r>
        <w:t xml:space="preserve">dojde do 3 dnů od data jejího vystavení. V případě pozdějšího doručení faktury činí splatnost 21 dnů od data jejího skutečného doručení objednateli. </w:t>
      </w:r>
      <w:r w:rsidR="00973895" w:rsidRPr="00BC1D89">
        <w:t xml:space="preserve">Využije-li </w:t>
      </w:r>
      <w:r w:rsidR="00973895">
        <w:t>zhotovitel</w:t>
      </w:r>
      <w:r w:rsidR="00973895" w:rsidRPr="00BC1D89">
        <w:t xml:space="preserve"> možnost zaslat objednateli fakturu elektronickou poštou, je povinen ji zaslat v PDF formátu ze své e-mailové adresy na e-mailovou adresu objednatele </w:t>
      </w:r>
      <w:hyperlink r:id="rId8" w:history="1">
        <w:r w:rsidR="00973895" w:rsidRPr="00A202CF">
          <w:rPr>
            <w:rStyle w:val="Hypertextovodkaz"/>
            <w:b/>
          </w:rPr>
          <w:t>fakturace@rozhlas.cz</w:t>
        </w:r>
      </w:hyperlink>
      <w:r w:rsidR="00973895" w:rsidRPr="0041566C">
        <w:t xml:space="preserve"> a v kopii na e-mailovou adresu zástupce objednatele pro věcná jednání dle této smlouvy</w:t>
      </w:r>
      <w:r w:rsidR="00973895" w:rsidRPr="00BC1D89">
        <w:t xml:space="preserve">. Za den doručení faktury se v takovém případě považuje den jejího doručení do </w:t>
      </w:r>
      <w:r w:rsidR="00973895">
        <w:t>uvedených e-mailových</w:t>
      </w:r>
      <w:r w:rsidR="00973895" w:rsidRPr="00BC1D89">
        <w:t xml:space="preserve"> schrán</w:t>
      </w:r>
      <w:r w:rsidR="00973895">
        <w:t>ek</w:t>
      </w:r>
      <w:r w:rsidR="00973895" w:rsidRPr="00BC1D89">
        <w:t xml:space="preserve"> objednatele.</w:t>
      </w:r>
    </w:p>
    <w:p w:rsidR="0084627F" w:rsidRPr="006D0812" w:rsidRDefault="00EE60D7" w:rsidP="0084627F">
      <w:pPr>
        <w:pStyle w:val="ListNumber-ContractCzechRadio"/>
        <w:jc w:val="both"/>
      </w:pPr>
      <w:r w:rsidRPr="006D0812">
        <w:t xml:space="preserve">Faktura musí mít veškeré náležitosti dle platných právních předpisů a její </w:t>
      </w:r>
      <w:r w:rsidR="00973895">
        <w:t>přílohou</w:t>
      </w:r>
      <w:r w:rsidR="00973895" w:rsidRPr="006D0812">
        <w:t xml:space="preserve"> </w:t>
      </w:r>
      <w:r w:rsidRPr="006D0812">
        <w:t xml:space="preserve">musí být kopie protokolu o odevzdání </w:t>
      </w:r>
      <w:r w:rsidR="001558ED">
        <w:t xml:space="preserve">díla </w:t>
      </w:r>
      <w:r w:rsidR="00973895">
        <w:t>potvrzeného</w:t>
      </w:r>
      <w:r w:rsidR="00973895" w:rsidRPr="006D0812">
        <w:t xml:space="preserve"> </w:t>
      </w:r>
      <w:r w:rsidR="00973895">
        <w:t>oprávněnými zástupci</w:t>
      </w:r>
      <w:r w:rsidR="00973895" w:rsidRPr="006D0812">
        <w:t xml:space="preserve"> smluvní</w:t>
      </w:r>
      <w:r w:rsidR="00973895">
        <w:t>ch</w:t>
      </w:r>
      <w:r w:rsidR="00973895" w:rsidRPr="006D0812">
        <w:t xml:space="preserve"> </w:t>
      </w:r>
      <w:r w:rsidRPr="006D0812">
        <w:t xml:space="preserve">stran.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 nebo ji opravit. Po tuto </w:t>
      </w:r>
      <w:r w:rsidRPr="006D0812">
        <w:lastRenderedPageBreak/>
        <w:t xml:space="preserve">dobu lhůta splatnosti neběží a začíná plynout </w:t>
      </w:r>
      <w:r w:rsidR="00A60AB1">
        <w:t>od počátku</w:t>
      </w:r>
      <w:r w:rsidR="00A60AB1" w:rsidRPr="006D0812">
        <w:t xml:space="preserve"> </w:t>
      </w:r>
      <w:r w:rsidRPr="006D0812">
        <w:t>okamžikem doručení nové nebo opravené faktury</w:t>
      </w:r>
      <w:r w:rsidR="000F605C">
        <w:t xml:space="preserve"> objednateli</w:t>
      </w:r>
      <w:r w:rsidRPr="006D0812">
        <w:t>.</w:t>
      </w:r>
    </w:p>
    <w:p w:rsidR="00BE0575" w:rsidRDefault="00EE60D7" w:rsidP="0030285D">
      <w:pPr>
        <w:pStyle w:val="ListNumber-ContractCzechRadio"/>
        <w:jc w:val="both"/>
      </w:pPr>
      <w:r>
        <w:t>Zhotovitel jako p</w:t>
      </w:r>
      <w:r w:rsidRPr="006D0812">
        <w:t xml:space="preserve">oskytovatel </w:t>
      </w:r>
      <w:r w:rsidR="005D4C3A" w:rsidRPr="006D0812">
        <w:t xml:space="preserve">zdanitelného plnění prohlašuje, že není v souladu s § 106a </w:t>
      </w:r>
      <w:r w:rsidR="00196C92">
        <w:t>ZDPH</w:t>
      </w:r>
      <w:r w:rsidR="0030285D">
        <w:t>,</w:t>
      </w:r>
      <w:r w:rsidR="00AB1E80" w:rsidRPr="006D0812">
        <w:t xml:space="preserve"> </w:t>
      </w:r>
      <w:r w:rsidR="005D4C3A" w:rsidRPr="006D0812">
        <w:t xml:space="preserve">tzv. nespolehlivým plátcem. Smluvní strany se dohodly, že v případě, že Český rozhlas jako příjemce zdanitelného plnění  bude ručit v souladu s § 109 </w:t>
      </w:r>
      <w:r w:rsidR="00AB1E80" w:rsidRPr="006D0812">
        <w:t>Z</w:t>
      </w:r>
      <w:r w:rsidR="005D4C3A"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FF51C5" w:rsidRDefault="00EE60D7" w:rsidP="00FF51C5">
      <w:pPr>
        <w:pStyle w:val="Heading-Number-ContractCzechRadio"/>
      </w:pPr>
      <w:r>
        <w:t>Další podmínky realizace díla</w:t>
      </w:r>
    </w:p>
    <w:p w:rsidR="00FF51C5" w:rsidRDefault="00EE60D7" w:rsidP="00FF51C5">
      <w:pPr>
        <w:pStyle w:val="ListNumber-ContractCzechRadio"/>
        <w:jc w:val="both"/>
      </w:pPr>
      <w:r>
        <w:t>Zhotovitel bere na vědomí, že objednatel je provozovatelem rozhlasového vysílání, které se uskutečňuje z budov, kde bude realizováno dílo dle této smlouvy, přičemž toto vysílání bude probíhat i během provádění díla. Zhotovitel je povinen dbát na to, aby vlivem činností zhotovitele nedošlo k narušení rozhlasového vysílání či natáčení. Zhotovitel se zavazuje, že hlučnější práce budou řešeny až po dohodě se zástupcem zadavatele, a že během prací v rámci možností omezí vibrace a šíření prachu, způsobené zejména vrtáním, sekáním a nakládáním sutí. Všechny činnosti budou prováděny v předem dohodnutých termínech, zapsaných ve stavebním deníku a schválených zástupcem objednatele.</w:t>
      </w:r>
      <w:r w:rsidR="00F97D4E">
        <w:t xml:space="preserve"> Dále zhotovitel bere na vědomí, že provoz recepce nelze přerušit a bude probíhat po dobu stavby. Dodavatel je povinen stavbu bezpečně oddělit tak, aby byl ponechán průchod do budovy. </w:t>
      </w:r>
    </w:p>
    <w:p w:rsidR="00FF51C5" w:rsidRPr="00FF51C5" w:rsidRDefault="00EE60D7" w:rsidP="00FF51C5">
      <w:pPr>
        <w:pStyle w:val="ListNumber-ContractCzechRadio"/>
        <w:jc w:val="both"/>
        <w:rPr>
          <w:rFonts w:cs="Arial"/>
          <w:szCs w:val="20"/>
        </w:rPr>
      </w:pPr>
      <w:r>
        <w:t xml:space="preserve">Dílo bude provedeno ve věcném rozsahu vymezeném touto smlouvou a jejími přílohami, zejména </w:t>
      </w:r>
      <w:r w:rsidRPr="00FF51C5">
        <w:rPr>
          <w:rFonts w:cs="Arial"/>
          <w:szCs w:val="20"/>
        </w:rPr>
        <w:t>dle projektové</w:t>
      </w:r>
      <w:r w:rsidR="006378BF">
        <w:rPr>
          <w:rFonts w:cs="Arial"/>
          <w:szCs w:val="20"/>
        </w:rPr>
        <w:t xml:space="preserve"> dokumentace</w:t>
      </w:r>
      <w:r w:rsidRPr="00FF51C5">
        <w:rPr>
          <w:rFonts w:cs="Arial"/>
          <w:szCs w:val="20"/>
        </w:rPr>
        <w:t xml:space="preserve">. </w:t>
      </w:r>
      <w:r>
        <w:t xml:space="preserve">Dílo bude provedeno v kvalitě vymezené právními předpisy a odpovídající příslušným platným i doporučeným normám a technologickým předpisům. </w:t>
      </w:r>
    </w:p>
    <w:p w:rsidR="00FF51C5" w:rsidRPr="00FF51C5" w:rsidRDefault="00EE60D7" w:rsidP="00FF51C5">
      <w:pPr>
        <w:pStyle w:val="ListNumber-ContractCzechRadio"/>
        <w:jc w:val="both"/>
        <w:rPr>
          <w:rFonts w:cs="Times New Roman"/>
        </w:rPr>
      </w:pPr>
      <w:r>
        <w:t>Zhotovitel prohlašuje, že se dostatečně seznámil s předanou dokumentací i místními podmínkami, a že mu nejsou známé žádné skutečnosti, pro které by nemohl dílo realizovat.</w:t>
      </w:r>
    </w:p>
    <w:p w:rsidR="00FF51C5" w:rsidRDefault="00EE60D7" w:rsidP="00FF51C5">
      <w:pPr>
        <w:pStyle w:val="ListNumber-ContractCzechRadio"/>
        <w:jc w:val="both"/>
      </w:pPr>
      <w:r>
        <w:t>Rozsah plnění zhotovitele zahrnuje zejména tyto náklady a činnosti, pokud to odpovídá povaze plnění dle této smlouvy:</w:t>
      </w:r>
    </w:p>
    <w:p w:rsidR="00FF51C5" w:rsidRDefault="00EE60D7" w:rsidP="00FF51C5">
      <w:pPr>
        <w:pStyle w:val="ListLetter-ContractCzechRadio"/>
        <w:jc w:val="both"/>
      </w:pPr>
      <w:r>
        <w:t xml:space="preserve">kompletní provedení prací a konstrukcí, včetně provedení prací, které jsou k řádnému provedení díla nezbytné a o kterých zhotovitel vzhledem ke své kvalifikaci a zkušenostem měl nebo mohl vědět; </w:t>
      </w:r>
    </w:p>
    <w:p w:rsidR="00FF51C5" w:rsidRDefault="00EE60D7" w:rsidP="00FF51C5">
      <w:pPr>
        <w:pStyle w:val="ListLetter-ContractCzechRadio"/>
        <w:jc w:val="both"/>
      </w:pPr>
      <w:r>
        <w:t>veškeré související výkony, jako např. doprava a přesun stavebních hmot dodávaných zhotovitelem, nářadí, strojů a pracovníků zhotovitele apod. k a na stavbě, lešení a osvětlení pro vlastní práce z</w:t>
      </w:r>
      <w:r w:rsidR="00F97D4E">
        <w:t>hotovitele pokud bude potřebné</w:t>
      </w:r>
      <w:r>
        <w:t>, likvidaci odpadů vzniklých činností zhotovitele (doklady o likvidaci odpadů bude zhotovitel průběžně předkládat objednateli v průběhu výstavby díla);</w:t>
      </w:r>
    </w:p>
    <w:p w:rsidR="00FF51C5" w:rsidRDefault="00EE60D7" w:rsidP="00FF51C5">
      <w:pPr>
        <w:pStyle w:val="ListLetter-ContractCzechRadio"/>
        <w:jc w:val="both"/>
      </w:pPr>
      <w:r>
        <w:t xml:space="preserve">vlastní vybavení staveniště, jakož i zajištění bezpečného a hygienického provozu na předaném staveništi, průběžný úklid a udržování čistoty na předaném staveništi a zhotovovaném díle a zajištění odpovídajícího zabezpečení staveniště, jako je např. oplocení staveniště, zabránění vstupu neoprávněných osob na staveniště, apod.; </w:t>
      </w:r>
    </w:p>
    <w:p w:rsidR="00FF51C5" w:rsidRDefault="00EE60D7" w:rsidP="00FF51C5">
      <w:pPr>
        <w:pStyle w:val="ListLetter-ContractCzechRadio"/>
        <w:jc w:val="both"/>
      </w:pPr>
      <w:r>
        <w:lastRenderedPageBreak/>
        <w:t>veškerá potřebná a účelná bezpečnostní opatření (BOZP, PO a ŽP), jakož i veškerá pomocná stavební zařízení a konstrukce, dočasná a provizorní opatření a zaměření staveniště či pomocných staveb;</w:t>
      </w:r>
    </w:p>
    <w:p w:rsidR="00FF51C5" w:rsidRDefault="00EE60D7" w:rsidP="00FF51C5">
      <w:pPr>
        <w:pStyle w:val="ListLetter-ContractCzechRadio"/>
        <w:jc w:val="both"/>
      </w:pPr>
      <w:r>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p>
    <w:p w:rsidR="00FF51C5" w:rsidRDefault="00EE60D7" w:rsidP="00FF51C5">
      <w:pPr>
        <w:pStyle w:val="ListLetter-ContractCzechRadio"/>
        <w:jc w:val="both"/>
      </w:pPr>
      <w:r>
        <w:t>seřízení a provedení zkoušky dodaného zařízení vč. zaškolení obsluhy;</w:t>
      </w:r>
    </w:p>
    <w:p w:rsidR="00FF51C5" w:rsidRDefault="00EE60D7" w:rsidP="00FF51C5">
      <w:pPr>
        <w:pStyle w:val="ListLetter-ContractCzechRadio"/>
        <w:jc w:val="both"/>
      </w:pPr>
      <w:r>
        <w:t>spolupráci s koordinátorem BOZP;</w:t>
      </w:r>
    </w:p>
    <w:p w:rsidR="00FF51C5" w:rsidRPr="00FF51C5" w:rsidRDefault="00EE60D7" w:rsidP="00FF51C5">
      <w:pPr>
        <w:pStyle w:val="ListLetter-ContractCzechRadio"/>
        <w:jc w:val="both"/>
        <w:rPr>
          <w:spacing w:val="-2"/>
        </w:rPr>
      </w:pPr>
      <w:r>
        <w:t>zpracování dokumentů, které musí, dle platné legislativy na území ČR, zhotovitel vést v oblasti bezpečnosti a ochrany zdraví při práci (BOZP). Zhotovitel je povinen před zahájením prací na staveništi předložit plán BOZP, je-li to s ohledem na charakter díla a způsob jeho provádění vyžadováno platnými právními předpisy (zejména zákon č. 309/2006 Sb., o zajištění dalších podmínek bezpečnosti a ochrany zdraví při práci a nařízení vlády č.  591/2006 Sb., o bližších minimálních požadavcích na bezpečnost a ochranu zdraví při práci na staveništích, vše v rozhodném znění);</w:t>
      </w:r>
    </w:p>
    <w:p w:rsidR="00FF51C5" w:rsidRDefault="00EE60D7" w:rsidP="00FF51C5">
      <w:pPr>
        <w:pStyle w:val="ListLetter-ContractCzechRadio"/>
        <w:jc w:val="both"/>
      </w:pPr>
      <w:r>
        <w:t xml:space="preserve">zpracování návodů na údržbu předaného díla, případně návrhů provozních řádů a rovněž zajištění atestů a dokladů o požadovaných vlastnostech výrobků (vč. dokladů dle zákona č. 22/1997 Sb., zejm. prohlášení o shodě), ve dvou vyhotoveních v tištěné podobě a ve dvou vyhotoveních v elektronické formě, a to ve formátu PDF, popř. ve formátu </w:t>
      </w:r>
      <w:proofErr w:type="spellStart"/>
      <w:r>
        <w:t>docx</w:t>
      </w:r>
      <w:proofErr w:type="spellEnd"/>
      <w:r>
        <w:t>, všechny předávané dokumenty budou zpracovány v českém jazyce nebo budou opatřeny českým překladem;</w:t>
      </w:r>
    </w:p>
    <w:p w:rsidR="00FF51C5" w:rsidRDefault="00EE60D7" w:rsidP="00FF51C5">
      <w:pPr>
        <w:pStyle w:val="ListLetter-ContractCzechRadio"/>
        <w:jc w:val="both"/>
      </w:pPr>
      <w:r>
        <w:t>zajištění, aby práce byly prováděny tak, aby nedošlo k narušení nočního klidu, rozhlasového vysílání a k překročení vyhláškou stanovených hlukových limitů.</w:t>
      </w:r>
    </w:p>
    <w:p w:rsidR="00FF51C5" w:rsidRDefault="00EE60D7" w:rsidP="00FF51C5">
      <w:pPr>
        <w:pStyle w:val="ListNumber-ContractCzechRadio"/>
        <w:jc w:val="both"/>
      </w:pPr>
      <w:r>
        <w:t xml:space="preserve">Smluvní strany se dohodly na konání kontrolních dnů, které budou minimálně 1 x za </w:t>
      </w:r>
      <w:r w:rsidR="00F97D4E">
        <w:t>7</w:t>
      </w:r>
      <w:r>
        <w:t xml:space="preserve"> dní za účasti odpovědných zástupců objednatele i zhotovitele.</w:t>
      </w:r>
    </w:p>
    <w:p w:rsidR="00FF51C5" w:rsidRDefault="00EE60D7" w:rsidP="00FF51C5">
      <w:pPr>
        <w:pStyle w:val="ListNumber-ContractCzechRadio"/>
        <w:jc w:val="both"/>
      </w:pPr>
      <w:r w:rsidRPr="00FF51C5">
        <w:rPr>
          <w:rFonts w:cs="Arial"/>
        </w:rPr>
        <w:t>Umisťování jakýchkoliv reklamních poutačů na staveništi a jeho oplocení je výhradně v pravomoci objednatele.</w:t>
      </w:r>
    </w:p>
    <w:p w:rsidR="00FF51C5" w:rsidRDefault="00EE60D7" w:rsidP="00FF51C5">
      <w:pPr>
        <w:pStyle w:val="ListNumber-ContractCzechRadio"/>
        <w:jc w:val="both"/>
      </w:pPr>
      <w:r w:rsidRPr="00FF51C5">
        <w:rPr>
          <w:rFonts w:cs="Arial"/>
        </w:rPr>
        <w:t xml:space="preserve">Zhotovitel se zavazuje upřesnit objednateli veškeré materiály a výrobky, které zamýšlí použít ke zhotovení díla, a to v takovém předstihu, aby nebyl narušen plynulý postup provádění díla. Neučiní-li tak zhotovitel, nahradí újmu v souvislosti s tím vzniklou. Toto upřesnění musí být předem písemně odsouhlaseno objednatelem. Zhotovitel musí zajistit objednateli alespoň 7 pracovních dnů na vyjádření k předloženému vzorku nebo dokumentům definujícím vlastnosti materiálu nebo výrobku. </w:t>
      </w:r>
    </w:p>
    <w:p w:rsidR="00FF51C5" w:rsidRDefault="00EE60D7" w:rsidP="00FF51C5">
      <w:pPr>
        <w:pStyle w:val="ListNumber-ContractCzechRadio"/>
        <w:jc w:val="both"/>
      </w:pPr>
      <w:r>
        <w:t xml:space="preserve">Je-li dokumentací předepsáno zhotovení dílenské dokumentace pro určitou část díla, musí být tato předložena ke schválení objednateli v takovém předstihu, aby </w:t>
      </w:r>
      <w:r w:rsidRPr="00FF51C5">
        <w:rPr>
          <w:rFonts w:cs="Arial"/>
        </w:rPr>
        <w:t>nebyl narušen plynulý postup provádění díla. Zhotovitel musí zajistit objednateli alespoň 7 pracovních dnů k vyjádření k předložené dílenské dokumentaci.</w:t>
      </w:r>
    </w:p>
    <w:p w:rsidR="00FF51C5" w:rsidRDefault="00EE60D7" w:rsidP="00FF51C5">
      <w:pPr>
        <w:pStyle w:val="ListNumber-ContractCzechRadio"/>
        <w:jc w:val="both"/>
      </w:pPr>
      <w:r>
        <w:t>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započtena objednatelem v plné výši vůči fakturaci zhotovitele vč. smluvních pokut dle této smlouvy.</w:t>
      </w:r>
    </w:p>
    <w:p w:rsidR="00FF51C5" w:rsidRPr="006D0812" w:rsidRDefault="00FF51C5" w:rsidP="00FF51C5">
      <w:pPr>
        <w:pStyle w:val="ListNumber-ContractCzechRadio"/>
        <w:numPr>
          <w:ilvl w:val="0"/>
          <w:numId w:val="0"/>
        </w:numPr>
        <w:ind w:left="312"/>
        <w:jc w:val="both"/>
      </w:pPr>
    </w:p>
    <w:p w:rsidR="006378BF" w:rsidRPr="00893F0D" w:rsidRDefault="00EE60D7" w:rsidP="006378BF">
      <w:pPr>
        <w:pStyle w:val="Heading-Number-ContractCzechRadio"/>
      </w:pPr>
      <w:r w:rsidRPr="00893F0D">
        <w:t>Stavební deník</w:t>
      </w:r>
    </w:p>
    <w:p w:rsidR="006378BF" w:rsidRDefault="00EE60D7" w:rsidP="006378BF">
      <w:pPr>
        <w:pStyle w:val="ListNumber-ContractCzechRadio"/>
        <w:jc w:val="both"/>
      </w:pPr>
      <w:r w:rsidRPr="00893F0D">
        <w:t xml:space="preserve">Zhotovitel je povinen vést ode dne předání staveniště </w:t>
      </w:r>
      <w:r>
        <w:t xml:space="preserve">objednatelem </w:t>
      </w:r>
      <w:r w:rsidRPr="00893F0D">
        <w:t>o</w:t>
      </w:r>
      <w:r w:rsidRPr="00742CA3">
        <w:t xml:space="preserve"> pracích, které provádí, stavební deník, do kterého je povinen zapisovat všechny skutečnosti rozhodné pro plnění smlouvy. Zejména je povinen zapisovat údaje o časovém postupu prací, jejich jakosti, zdůvodnění odchylek prováděných prací od projektové dokumentace, apod. Povinnost vést deník končí </w:t>
      </w:r>
      <w:r>
        <w:t>odevzdáním</w:t>
      </w:r>
      <w:r w:rsidRPr="00742CA3">
        <w:t xml:space="preserve"> díla</w:t>
      </w:r>
      <w:r>
        <w:t xml:space="preserve"> objednateli</w:t>
      </w:r>
      <w:r w:rsidRPr="00742CA3">
        <w:t>.</w:t>
      </w:r>
    </w:p>
    <w:p w:rsidR="006378BF" w:rsidRPr="00742CA3" w:rsidRDefault="00EE60D7" w:rsidP="006378BF">
      <w:pPr>
        <w:pStyle w:val="ListNumber-ContractCzechRadio"/>
        <w:spacing w:after="120" w:line="240" w:lineRule="auto"/>
        <w:jc w:val="both"/>
      </w:pPr>
      <w:r>
        <w:t xml:space="preserve">Stavební deník bude uložen na recepci Českého rozhlasu Praha na adrese </w:t>
      </w:r>
      <w:r w:rsidRPr="006378BF">
        <w:rPr>
          <w:b/>
        </w:rPr>
        <w:t>Římská 13</w:t>
      </w:r>
      <w:r w:rsidRPr="006378BF">
        <w:rPr>
          <w:rFonts w:cs="Arial"/>
          <w:b/>
          <w:szCs w:val="20"/>
        </w:rPr>
        <w:t>, 120 99 Praha 2</w:t>
      </w:r>
      <w:r w:rsidRPr="006378BF">
        <w:rPr>
          <w:rFonts w:cs="Arial"/>
          <w:szCs w:val="20"/>
        </w:rPr>
        <w:t>.</w:t>
      </w:r>
    </w:p>
    <w:p w:rsidR="006378BF" w:rsidRPr="00742CA3" w:rsidRDefault="00EE60D7" w:rsidP="006378BF">
      <w:pPr>
        <w:pStyle w:val="ListNumber-ContractCzechRadio"/>
        <w:jc w:val="both"/>
      </w:pPr>
      <w:r w:rsidRPr="00742CA3">
        <w:t>Ve stavebním deníku musí být uvedeno mimo jiné:</w:t>
      </w:r>
    </w:p>
    <w:p w:rsidR="006378BF" w:rsidRDefault="00EE60D7" w:rsidP="006378BF">
      <w:pPr>
        <w:pStyle w:val="ListLetter-ContractCzechRadio"/>
        <w:spacing w:before="120" w:after="120"/>
        <w:jc w:val="both"/>
      </w:pPr>
      <w:r>
        <w:t>název, sídlo, IČ</w:t>
      </w:r>
      <w:r w:rsidR="009B78C8">
        <w:t>O</w:t>
      </w:r>
      <w:r>
        <w:t xml:space="preserve"> zhotovitele;</w:t>
      </w:r>
    </w:p>
    <w:p w:rsidR="006378BF" w:rsidRPr="00E35CB3" w:rsidRDefault="00EE60D7" w:rsidP="006378BF">
      <w:pPr>
        <w:pStyle w:val="ListLetter-ContractCzechRadio"/>
        <w:spacing w:before="120" w:after="120"/>
        <w:jc w:val="both"/>
      </w:pPr>
      <w:r w:rsidRPr="006378BF">
        <w:rPr>
          <w:rFonts w:cs="Arial"/>
          <w:szCs w:val="20"/>
        </w:rPr>
        <w:t>název, sídlo, IČ</w:t>
      </w:r>
      <w:r w:rsidR="009B78C8">
        <w:rPr>
          <w:rFonts w:cs="Arial"/>
          <w:szCs w:val="20"/>
        </w:rPr>
        <w:t>O</w:t>
      </w:r>
      <w:r w:rsidRPr="006378BF">
        <w:rPr>
          <w:rFonts w:cs="Arial"/>
          <w:szCs w:val="20"/>
        </w:rPr>
        <w:t xml:space="preserve"> objednatele;</w:t>
      </w:r>
    </w:p>
    <w:p w:rsidR="006378BF" w:rsidRPr="00E35CB3" w:rsidRDefault="00EE60D7" w:rsidP="006378BF">
      <w:pPr>
        <w:pStyle w:val="ListLetter-ContractCzechRadio"/>
        <w:spacing w:before="120" w:after="120"/>
        <w:jc w:val="both"/>
      </w:pPr>
      <w:r w:rsidRPr="006378BF">
        <w:rPr>
          <w:rFonts w:cs="Arial"/>
          <w:szCs w:val="20"/>
        </w:rPr>
        <w:t>název, sídlo, IČ</w:t>
      </w:r>
      <w:r w:rsidR="009B78C8">
        <w:rPr>
          <w:rFonts w:cs="Arial"/>
          <w:szCs w:val="20"/>
        </w:rPr>
        <w:t>O</w:t>
      </w:r>
      <w:r w:rsidRPr="006378BF">
        <w:rPr>
          <w:rFonts w:cs="Arial"/>
          <w:szCs w:val="20"/>
        </w:rPr>
        <w:t xml:space="preserve"> zpracovatele dokumentace díla;</w:t>
      </w:r>
    </w:p>
    <w:p w:rsidR="006378BF" w:rsidRPr="00E35CB3" w:rsidRDefault="00EE60D7" w:rsidP="006378BF">
      <w:pPr>
        <w:pStyle w:val="ListLetter-ContractCzechRadio"/>
        <w:spacing w:before="120" w:after="120"/>
        <w:jc w:val="both"/>
      </w:pPr>
      <w:r w:rsidRPr="006378BF">
        <w:rPr>
          <w:rFonts w:cs="Arial"/>
          <w:szCs w:val="20"/>
        </w:rPr>
        <w:t>seznam dokumentace díla vč. veškerých jejích změn a doplňků;</w:t>
      </w:r>
    </w:p>
    <w:p w:rsidR="006378BF" w:rsidRPr="00E35CB3" w:rsidRDefault="00EE60D7" w:rsidP="006378BF">
      <w:pPr>
        <w:pStyle w:val="ListLetter-ContractCzechRadio"/>
        <w:spacing w:before="120" w:after="120"/>
        <w:jc w:val="both"/>
      </w:pPr>
      <w:r w:rsidRPr="006378BF">
        <w:rPr>
          <w:rFonts w:cs="Arial"/>
          <w:szCs w:val="20"/>
        </w:rPr>
        <w:t>seznam dokladů a úředních opatření týkajících se díla.</w:t>
      </w:r>
    </w:p>
    <w:p w:rsidR="006378BF" w:rsidRPr="00742CA3" w:rsidRDefault="006378BF" w:rsidP="006378BF">
      <w:pPr>
        <w:pStyle w:val="Bezmezer"/>
        <w:spacing w:line="240" w:lineRule="auto"/>
        <w:jc w:val="both"/>
        <w:rPr>
          <w:rFonts w:cs="Arial"/>
          <w:szCs w:val="20"/>
        </w:rPr>
      </w:pPr>
    </w:p>
    <w:p w:rsidR="006378BF" w:rsidRPr="00742CA3" w:rsidRDefault="00EE60D7" w:rsidP="006378BF">
      <w:pPr>
        <w:pStyle w:val="ListNumber-ContractCzechRadio"/>
        <w:jc w:val="both"/>
      </w:pPr>
      <w:r w:rsidRPr="00742CA3">
        <w:t xml:space="preserve">Veškeré listy stavebního deníku musí být </w:t>
      </w:r>
      <w:r>
        <w:t xml:space="preserve">vzestupně </w:t>
      </w:r>
      <w:r w:rsidRPr="00742CA3">
        <w:t>očíslovány</w:t>
      </w:r>
      <w:r>
        <w:t xml:space="preserve"> počínaje číslem 1</w:t>
      </w:r>
      <w:r w:rsidRPr="00742CA3">
        <w:t>.</w:t>
      </w:r>
    </w:p>
    <w:p w:rsidR="006378BF" w:rsidRPr="00742CA3" w:rsidRDefault="00EE60D7" w:rsidP="006378BF">
      <w:pPr>
        <w:pStyle w:val="ListNumber-ContractCzechRadio"/>
        <w:jc w:val="both"/>
      </w:pPr>
      <w:r w:rsidRPr="00742CA3">
        <w:t xml:space="preserve">Zápisy do stavebního deníku čitelně zapisuje a podepisuje </w:t>
      </w:r>
      <w:r>
        <w:t xml:space="preserve">oprávněný zástupce zhotovitele, </w:t>
      </w:r>
      <w:r w:rsidRPr="00742CA3">
        <w:t>vždy te</w:t>
      </w:r>
      <w:r>
        <w:t>n den, kdy byly práce provedeny</w:t>
      </w:r>
      <w:r w:rsidRPr="00742CA3">
        <w:t xml:space="preserve"> nebo kdy nastaly okolnosti, které jsou předmětem zájmu. Mezi jednotlivými záznamy nesmí být vynechána volná místa. Mimo </w:t>
      </w:r>
      <w:r>
        <w:t>pověřené osoby zhotovitele</w:t>
      </w:r>
      <w:r w:rsidRPr="00742CA3">
        <w:t xml:space="preserve"> může do stavebního deníku provádět potřebné záznamy s podpisem pouze objednatel, případně jím písemně pověřená osoba, zpracovatel projektové dokumentace, anebo příslušné správní úřady.</w:t>
      </w:r>
    </w:p>
    <w:p w:rsidR="006378BF" w:rsidRPr="00742CA3" w:rsidRDefault="00EE60D7" w:rsidP="006378BF">
      <w:pPr>
        <w:pStyle w:val="ListNumber-ContractCzechRadio"/>
        <w:jc w:val="both"/>
      </w:pPr>
      <w:r w:rsidRPr="00742CA3">
        <w:t xml:space="preserve">Nesouhlasí-li </w:t>
      </w:r>
      <w:r>
        <w:t xml:space="preserve">zhotovitel s jakýmkoli </w:t>
      </w:r>
      <w:r w:rsidRPr="00742CA3">
        <w:t>zápisem</w:t>
      </w:r>
      <w:r>
        <w:t xml:space="preserve"> do stavebního deníku</w:t>
      </w:r>
      <w:r w:rsidRPr="00742CA3">
        <w:t xml:space="preserve">, musí k tomuto zápisu připojit svoje stanovisko nejpozději </w:t>
      </w:r>
      <w:r w:rsidRPr="006378BF">
        <w:rPr>
          <w:b/>
        </w:rPr>
        <w:t>do</w:t>
      </w:r>
      <w:r w:rsidRPr="00742CA3">
        <w:t xml:space="preserve"> </w:t>
      </w:r>
      <w:r w:rsidRPr="006378BF">
        <w:rPr>
          <w:b/>
        </w:rPr>
        <w:t>3 pracovních dnů</w:t>
      </w:r>
      <w:r w:rsidRPr="00742CA3">
        <w:t>, jinak se má za to, že s uvedeným zápisem souhlasí.</w:t>
      </w:r>
    </w:p>
    <w:p w:rsidR="006378BF" w:rsidRPr="00742CA3" w:rsidRDefault="00EE60D7" w:rsidP="006378BF">
      <w:pPr>
        <w:pStyle w:val="ListNumber-ContractCzechRadio"/>
        <w:jc w:val="both"/>
      </w:pPr>
      <w:r w:rsidRPr="00742CA3">
        <w:t xml:space="preserve">Objednatel je povinen vyjadřovat se k zápisům ve stavebním deníku, učiněných zhotovitelem, nejpozději </w:t>
      </w:r>
      <w:r w:rsidRPr="006378BF">
        <w:rPr>
          <w:b/>
        </w:rPr>
        <w:t xml:space="preserve">do 5 pracovních dnů </w:t>
      </w:r>
      <w:r w:rsidRPr="00432E30">
        <w:t>od jejich provedení</w:t>
      </w:r>
      <w:r>
        <w:t xml:space="preserve">, a pokud tak neučiní, </w:t>
      </w:r>
      <w:r w:rsidRPr="00742CA3">
        <w:t>má se za to, že s uvedeným zápisem souhlasí.</w:t>
      </w:r>
    </w:p>
    <w:p w:rsidR="006378BF" w:rsidRDefault="00EE60D7" w:rsidP="006378BF">
      <w:pPr>
        <w:pStyle w:val="ListNumber-ContractCzechRadio"/>
        <w:jc w:val="both"/>
      </w:pPr>
      <w:r w:rsidRPr="00742CA3">
        <w:t>Zápisy ve stavebním deníku se nepovažují za změnu smlouvy, ale mohou sloužit jako podklad pro vypracování dodatků a změn smlouvy.</w:t>
      </w:r>
    </w:p>
    <w:p w:rsidR="006378BF" w:rsidRPr="00C16261" w:rsidRDefault="00EE60D7" w:rsidP="006378BF">
      <w:pPr>
        <w:pStyle w:val="ListNumber-ContractCzechRadio"/>
        <w:jc w:val="both"/>
      </w:pPr>
      <w:r w:rsidRPr="00C16261">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rsidR="00882671" w:rsidRPr="00882671" w:rsidRDefault="00EE60D7" w:rsidP="00A57352">
      <w:pPr>
        <w:pStyle w:val="Heading-Number-ContractCzechRadio"/>
        <w:rPr>
          <w:rFonts w:cs="Arial"/>
        </w:rPr>
      </w:pPr>
      <w:r>
        <w:rPr>
          <w:rFonts w:cs="Arial"/>
          <w:szCs w:val="24"/>
        </w:rPr>
        <w:lastRenderedPageBreak/>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rsidR="00294342" w:rsidRDefault="00EE60D7" w:rsidP="00294342">
      <w:pPr>
        <w:pStyle w:val="ListNumber-ContractCzechRadio"/>
        <w:jc w:val="both"/>
      </w:pPr>
      <w:r w:rsidRPr="006D0812">
        <w:t xml:space="preserve">Smluvní strany potvrdí odevzdání </w:t>
      </w:r>
      <w:r>
        <w:t xml:space="preserve">díla </w:t>
      </w:r>
      <w:r w:rsidR="001558ED">
        <w:t>a jeho převzetí</w:t>
      </w:r>
      <w:r w:rsidR="001558ED" w:rsidRPr="006D0812">
        <w:t xml:space="preserve"> </w:t>
      </w:r>
      <w:r w:rsidR="0030285D">
        <w:t xml:space="preserve">objednatelem </w:t>
      </w:r>
      <w:r w:rsidRPr="006D0812">
        <w:t>v</w:t>
      </w:r>
      <w:r>
        <w:t> </w:t>
      </w:r>
      <w:r w:rsidRPr="006D0812">
        <w:t>ujednaném</w:t>
      </w:r>
      <w:r>
        <w:t xml:space="preserve"> rozsahu a kvalitě</w:t>
      </w:r>
      <w:r w:rsidRPr="006D0812">
        <w:t xml:space="preserve"> podpisem protokolu o odevzdání</w:t>
      </w:r>
      <w:r w:rsidR="0030285D">
        <w:t xml:space="preserve"> díla</w:t>
      </w:r>
      <w:r w:rsidR="006378BF">
        <w:t xml:space="preserve"> </w:t>
      </w:r>
      <w:r w:rsidR="008E7D48" w:rsidRPr="006D0812">
        <w:t>(dále jen „</w:t>
      </w:r>
      <w:r w:rsidR="008E7D48" w:rsidRPr="0030285D">
        <w:rPr>
          <w:b/>
        </w:rPr>
        <w:t>protokol o odevzdání</w:t>
      </w:r>
      <w:r w:rsidR="003D5FC4">
        <w:rPr>
          <w:b/>
        </w:rPr>
        <w:t xml:space="preserve"> díla</w:t>
      </w:r>
      <w:r w:rsidR="008E7D48" w:rsidRPr="006D0812">
        <w:t>“)</w:t>
      </w:r>
      <w:r w:rsidR="0030285D">
        <w:t>,</w:t>
      </w:r>
      <w:r w:rsidRPr="006D0812">
        <w:t xml:space="preserve"> </w:t>
      </w:r>
      <w:r w:rsidR="005F7C20">
        <w:t>jehož kopie</w:t>
      </w:r>
      <w:r w:rsidRPr="006D0812">
        <w:t xml:space="preserve"> musí být </w:t>
      </w:r>
      <w:r w:rsidR="009F1F54">
        <w:t>přílohou</w:t>
      </w:r>
      <w:r w:rsidR="009F1F54" w:rsidRPr="006D0812">
        <w:t xml:space="preserve"> </w:t>
      </w:r>
      <w:r w:rsidRPr="006D0812">
        <w:t xml:space="preserve">faktury. </w:t>
      </w:r>
      <w:r w:rsidR="0084627F">
        <w:t>Objednatel</w:t>
      </w:r>
      <w:r w:rsidRPr="006D0812">
        <w:t xml:space="preserve"> je oprávněn odmítnout převzetí </w:t>
      </w:r>
      <w:r w:rsidR="0084627F">
        <w:t xml:space="preserve">díla (či jednotlivé </w:t>
      </w:r>
      <w:r w:rsidR="0030285D">
        <w:t xml:space="preserve">jeho </w:t>
      </w:r>
      <w:r w:rsidR="0084627F">
        <w:t>části</w:t>
      </w:r>
      <w:r w:rsidRPr="006D0812">
        <w:t>), které není v souladu s touto smlouvou</w:t>
      </w:r>
      <w:r w:rsidR="0084627F">
        <w:t xml:space="preserve"> nebo </w:t>
      </w:r>
      <w:r w:rsidR="001558ED">
        <w:t xml:space="preserve">pokud </w:t>
      </w:r>
      <w:r w:rsidR="0084627F">
        <w:t xml:space="preserve">objednatel zjistí, že dílo </w:t>
      </w:r>
      <w:r w:rsidR="0084627F" w:rsidRPr="00882671">
        <w:t>vykazuje vady či nedodělky</w:t>
      </w:r>
      <w:r w:rsidRPr="006D0812">
        <w:t xml:space="preserve">. V takovém případě smluvní strany sepíší protokol o odevzdání </w:t>
      </w:r>
      <w:r w:rsidR="00F72AB3">
        <w:t>díla s</w:t>
      </w:r>
      <w:r w:rsidR="001558ED">
        <w:t> </w:t>
      </w:r>
      <w:r w:rsidR="00F72AB3">
        <w:t>výhradami</w:t>
      </w:r>
      <w:r w:rsidR="001558ED">
        <w:t>, a to</w:t>
      </w:r>
      <w:r w:rsidR="00F72AB3">
        <w:t xml:space="preserve"> </w:t>
      </w:r>
      <w:r w:rsidRPr="006D0812">
        <w:t xml:space="preserve">v rozsahu, v jakém došlo ke skutečnému převzetí </w:t>
      </w:r>
      <w:r w:rsidR="0084627F">
        <w:t>díla</w:t>
      </w:r>
      <w:r w:rsidRPr="006D0812">
        <w:t xml:space="preserve"> </w:t>
      </w:r>
      <w:r w:rsidR="0084627F">
        <w:t xml:space="preserve">objednatelem, a ohledně vadné části díla </w:t>
      </w:r>
      <w:r w:rsidRPr="006D0812">
        <w:t>uvedou do protokolu skute</w:t>
      </w:r>
      <w:r w:rsidR="0084627F">
        <w:t xml:space="preserve">čnosti, které bránily převzetí </w:t>
      </w:r>
      <w:r w:rsidRPr="006D0812">
        <w:t>a další důležité okolnosti</w:t>
      </w:r>
      <w:r w:rsidR="00F72AB3">
        <w:t>. Smluvní strany</w:t>
      </w:r>
      <w:r w:rsidR="00214A85">
        <w:t xml:space="preserve"> dále </w:t>
      </w:r>
      <w:r w:rsidR="00214A85" w:rsidRPr="00882671">
        <w:t>uvedou, jaké vady či nedodělky dílo vykazuje a určí lhůtu k odstranění těchto vad či nedodělků, která však nesmí být delší než 15 dní. Objednatel je oprávněn požadovat před podpisem protokolu</w:t>
      </w:r>
      <w:r w:rsidR="0030285D">
        <w:t xml:space="preserve"> o odevzdání</w:t>
      </w:r>
      <w:r w:rsidR="00214A85" w:rsidRPr="00882671">
        <w:t xml:space="preserve"> </w:t>
      </w:r>
      <w:r w:rsidR="00CA1071">
        <w:t xml:space="preserve">díla </w:t>
      </w:r>
      <w:r w:rsidR="00214A85" w:rsidRPr="00882671">
        <w:t>provedení zkoušky</w:t>
      </w:r>
      <w:r w:rsidR="00214A85">
        <w:t xml:space="preserve"> funkčnosti díla zhotovitelem. </w:t>
      </w:r>
      <w:r w:rsidR="0084627F">
        <w:t>Zhotovitel</w:t>
      </w:r>
      <w:r w:rsidRPr="006D0812">
        <w:t xml:space="preserve"> splnil řádně svou povinnost z této smlouvy až okamžikem odevzdání </w:t>
      </w:r>
      <w:r w:rsidR="0084627F">
        <w:t>kompletního díla bez vad a nedodělků</w:t>
      </w:r>
      <w:r w:rsidR="0030285D">
        <w:t xml:space="preserve"> objednateli</w:t>
      </w:r>
      <w:r w:rsidR="0084627F">
        <w:t xml:space="preserve">, pokud si </w:t>
      </w:r>
      <w:r w:rsidR="00B01A51">
        <w:t xml:space="preserve">smluvní </w:t>
      </w:r>
      <w:r w:rsidR="0084627F">
        <w:t>strany písemně nedohodnou něco jiného</w:t>
      </w:r>
      <w:r w:rsidRPr="006D0812">
        <w:t>.</w:t>
      </w:r>
      <w:r w:rsidR="002877A1" w:rsidRPr="002877A1">
        <w:t xml:space="preserve"> </w:t>
      </w:r>
      <w:r w:rsidR="002877A1">
        <w:t>Rozhodující je podpis protokolu o odevzdání díla bez vad a nedodělků oprávněnými zástupci obou smluvních stran.</w:t>
      </w:r>
    </w:p>
    <w:p w:rsidR="00AD382A" w:rsidRDefault="00EE60D7" w:rsidP="00F72AB3">
      <w:pPr>
        <w:pStyle w:val="ListNumber-ContractCzechRadio"/>
        <w:jc w:val="both"/>
      </w:pPr>
      <w:r>
        <w:t xml:space="preserve">Smluvní strany se dohodly, že se na tuto smlouvu nepoužije ustanovení § 2605 odst. 2 OZ. Zhotovitel tak odpovídá za </w:t>
      </w:r>
      <w:r w:rsidR="00E12F0D">
        <w:t>veškeré</w:t>
      </w:r>
      <w:r>
        <w:t xml:space="preserve"> vady, které existovaly v době odevzdání díla, i v případě kdy došlo ze strany objednatele k převzetí díla bez výhrad.</w:t>
      </w:r>
    </w:p>
    <w:p w:rsidR="00F72AB3" w:rsidRDefault="00EE60D7" w:rsidP="00F72AB3">
      <w:pPr>
        <w:pStyle w:val="ListNumber-ContractCzechRadio"/>
        <w:jc w:val="both"/>
      </w:pPr>
      <w:r>
        <w:t>Má-li být dokončení díla prokázáno provedením ujednaných zkoušek, považuje se provedení díla za dokončené úspěšným provedením zkoušek. K účasti na nich zhotovitel objednatele včas písemnou a prokazatelně doručenou formou přizve</w:t>
      </w:r>
      <w:r w:rsidR="00B01A51">
        <w:t>, nejméně</w:t>
      </w:r>
      <w:r w:rsidR="00023F8E">
        <w:t xml:space="preserve"> však</w:t>
      </w:r>
      <w:r w:rsidR="00B01A51">
        <w:t xml:space="preserve"> 3 pracovní dny před konáním zkoušky</w:t>
      </w:r>
      <w:r>
        <w:t>. Výsledek zkoušky se zachytí v zápisu, který je zhotovitel povinen objednateli předat.</w:t>
      </w:r>
    </w:p>
    <w:p w:rsidR="00D63A68" w:rsidRPr="006D0812" w:rsidRDefault="00EE60D7" w:rsidP="00D63A68">
      <w:pPr>
        <w:pStyle w:val="ListNumber-ContractCzechRadio"/>
        <w:jc w:val="both"/>
      </w:pPr>
      <w:r w:rsidRPr="006D0812">
        <w:t xml:space="preserve">Odevzdáním </w:t>
      </w:r>
      <w:r>
        <w:t>díla</w:t>
      </w:r>
      <w:r w:rsidRPr="006D0812">
        <w:t xml:space="preserve"> je současné splnění následujících podmínek: </w:t>
      </w:r>
    </w:p>
    <w:p w:rsidR="00D63A68" w:rsidRPr="006D0812" w:rsidRDefault="00EE60D7" w:rsidP="00D63A68">
      <w:pPr>
        <w:pStyle w:val="ListLetter-ContractCzechRadio"/>
        <w:jc w:val="both"/>
      </w:pPr>
      <w:r>
        <w:t xml:space="preserve">předvedení způsobilosti díla sloužit svému účelu zhotovitelem objednateli a </w:t>
      </w:r>
      <w:r w:rsidRPr="006D0812">
        <w:t xml:space="preserve">umožnění </w:t>
      </w:r>
      <w:r>
        <w:t>objednateli</w:t>
      </w:r>
      <w:r w:rsidRPr="006D0812">
        <w:t xml:space="preserve"> nakládat </w:t>
      </w:r>
      <w:r>
        <w:t>s funkčním dílem</w:t>
      </w:r>
      <w:r w:rsidRPr="006D0812">
        <w:t xml:space="preserve"> v </w:t>
      </w:r>
      <w:r>
        <w:t xml:space="preserve">místě plnění </w:t>
      </w:r>
      <w:r w:rsidRPr="006D0812">
        <w:t>dle této smlouvy;</w:t>
      </w:r>
    </w:p>
    <w:p w:rsidR="00D63A68" w:rsidRPr="006D0812" w:rsidRDefault="00EE60D7" w:rsidP="00D63A68">
      <w:pPr>
        <w:pStyle w:val="ListLetter-ContractCzechRadio"/>
        <w:jc w:val="both"/>
      </w:pPr>
      <w:r w:rsidRPr="006D0812">
        <w:t>faktické předání</w:t>
      </w:r>
      <w:r>
        <w:t xml:space="preserve"> díla</w:t>
      </w:r>
      <w:r w:rsidRPr="006D0812">
        <w:t xml:space="preserve"> </w:t>
      </w:r>
      <w:r>
        <w:t>zhotovitelem objednateli bez vad a nedodělků (vč. kompletní dokumentace k dílu)</w:t>
      </w:r>
      <w:r w:rsidRPr="006D0812">
        <w:t>;</w:t>
      </w:r>
    </w:p>
    <w:p w:rsidR="00A00CC8" w:rsidRPr="006D0812" w:rsidRDefault="00EE60D7" w:rsidP="004A7DD9">
      <w:pPr>
        <w:pStyle w:val="ListLetter-ContractCzechRadio"/>
        <w:jc w:val="both"/>
      </w:pPr>
      <w:r w:rsidRPr="006D0812">
        <w:t>podpis protokolu o odevzdání</w:t>
      </w:r>
      <w:r>
        <w:t xml:space="preserve"> díla oběma smluvními stranami.</w:t>
      </w:r>
    </w:p>
    <w:p w:rsidR="008D4999" w:rsidRPr="006D0812" w:rsidRDefault="00EE60D7" w:rsidP="00A57352">
      <w:pPr>
        <w:pStyle w:val="Heading-Number-ContractCzechRadio"/>
      </w:pPr>
      <w:r w:rsidRPr="006D0812">
        <w:t>Vlastnické právo, přechod nebezpečí škody</w:t>
      </w:r>
    </w:p>
    <w:p w:rsidR="00F62186" w:rsidRPr="006D0812" w:rsidRDefault="00EE60D7"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w:t>
      </w:r>
      <w:r w:rsidR="00294342">
        <w:t>k dílu</w:t>
      </w:r>
      <w:r w:rsidRPr="006D0812">
        <w:t xml:space="preserve"> </w:t>
      </w:r>
      <w:r w:rsidR="00507768" w:rsidRPr="006D0812">
        <w:t>dochází</w:t>
      </w:r>
      <w:r w:rsidR="00294342">
        <w:t xml:space="preserve"> ze zhotovitele</w:t>
      </w:r>
      <w:r w:rsidRPr="006D0812">
        <w:t xml:space="preserve"> na </w:t>
      </w:r>
      <w:r w:rsidR="00294342">
        <w:t>objednatele</w:t>
      </w:r>
      <w:r w:rsidRPr="006D0812">
        <w:t xml:space="preserve"> okamžikem odevzdání </w:t>
      </w:r>
      <w:r w:rsidR="0030285D">
        <w:t xml:space="preserve">díla </w:t>
      </w:r>
      <w:r w:rsidR="00294342">
        <w:t>objednateli</w:t>
      </w:r>
      <w:r w:rsidRPr="006D0812">
        <w:t xml:space="preserve"> (tj. zástupci pro věcná jednání dle této smlouvy nebo jiné </w:t>
      </w:r>
      <w:r w:rsidR="009C5B0E" w:rsidRPr="006D0812">
        <w:t>prokazatelně</w:t>
      </w:r>
      <w:r w:rsidRPr="006D0812">
        <w:t xml:space="preserve"> </w:t>
      </w:r>
      <w:r w:rsidR="00B01A51">
        <w:t>objednatelem</w:t>
      </w:r>
      <w:r w:rsidR="00B01A51" w:rsidRPr="006D0812">
        <w:t xml:space="preserve"> </w:t>
      </w:r>
      <w:r w:rsidRPr="006D0812">
        <w:t xml:space="preserve">pověřené osobě). </w:t>
      </w:r>
    </w:p>
    <w:p w:rsidR="00A11BC0" w:rsidRPr="006D0812" w:rsidRDefault="00EE60D7" w:rsidP="00214A85">
      <w:pPr>
        <w:pStyle w:val="ListNumber-ContractCzechRadio"/>
        <w:jc w:val="both"/>
      </w:pPr>
      <w:r w:rsidRPr="006D0812">
        <w:t xml:space="preserve">Smluvní strany se dále dohodly na tom, že nebezpečí škody na </w:t>
      </w:r>
      <w:r w:rsidR="00294342">
        <w:t>díle</w:t>
      </w:r>
      <w:r w:rsidRPr="006D0812">
        <w:t xml:space="preserve"> přechází na </w:t>
      </w:r>
      <w:r w:rsidR="00294342">
        <w:t>objednatele</w:t>
      </w:r>
      <w:r w:rsidRPr="006D0812">
        <w:t xml:space="preserve"> současně </w:t>
      </w:r>
      <w:r w:rsidR="00294342">
        <w:t xml:space="preserve">s nabytím vlastnického práva k dílu </w:t>
      </w:r>
      <w:r w:rsidRPr="006D0812">
        <w:t xml:space="preserve">dle </w:t>
      </w:r>
      <w:r w:rsidR="0030285D">
        <w:t>tohoto článku smlouvy</w:t>
      </w:r>
      <w:r w:rsidRPr="006D0812">
        <w:t>.</w:t>
      </w:r>
    </w:p>
    <w:p w:rsidR="00A11BC0" w:rsidRPr="006D0812" w:rsidRDefault="00EE60D7" w:rsidP="00A11BC0">
      <w:pPr>
        <w:pStyle w:val="Heading-Number-ContractCzechRadio"/>
      </w:pPr>
      <w:r w:rsidRPr="006D0812">
        <w:t xml:space="preserve">Jakost </w:t>
      </w:r>
      <w:r w:rsidR="000C3CDA">
        <w:t>díla</w:t>
      </w:r>
      <w:r w:rsidR="000C3CDA" w:rsidRPr="006D0812">
        <w:t xml:space="preserve"> </w:t>
      </w:r>
      <w:r w:rsidRPr="006D0812">
        <w:t>a záruka</w:t>
      </w:r>
    </w:p>
    <w:p w:rsidR="00214A85" w:rsidRPr="00214A85" w:rsidRDefault="00EE60D7" w:rsidP="00214A85">
      <w:pPr>
        <w:pStyle w:val="ListNumber-ContractCzechRadio"/>
        <w:jc w:val="both"/>
        <w:rPr>
          <w:szCs w:val="24"/>
        </w:rPr>
      </w:pPr>
      <w:r w:rsidRPr="00214A85">
        <w:t xml:space="preserve">Zhotovitel prohlašuje, že dílo </w:t>
      </w:r>
      <w:r w:rsidR="00A908A4">
        <w:t>bude provedeno</w:t>
      </w:r>
      <w:r w:rsidR="00AA305B">
        <w:t xml:space="preserve"> </w:t>
      </w:r>
      <w:r w:rsidRPr="00214A85">
        <w:t>bez faktických</w:t>
      </w:r>
      <w:r>
        <w:t xml:space="preserve"> a právních vad</w:t>
      </w:r>
      <w:r w:rsidRPr="00214A85">
        <w:t xml:space="preserve"> a </w:t>
      </w:r>
      <w:r w:rsidR="00AD382A">
        <w:t xml:space="preserve">bude </w:t>
      </w:r>
      <w:r w:rsidR="00AD382A" w:rsidRPr="00214A85">
        <w:t>odpovíd</w:t>
      </w:r>
      <w:r w:rsidR="00AD382A">
        <w:t>at</w:t>
      </w:r>
      <w:r w:rsidR="00AD382A" w:rsidRPr="00214A85">
        <w:t xml:space="preserve"> </w:t>
      </w:r>
      <w:r w:rsidRPr="00214A85">
        <w:t>této smlouvě a platným právním předpisům. Zhotovitel je povinen při provádění díla postupovat v souladu s platnými právními předpisy a českými technickými normami ČSN.</w:t>
      </w:r>
    </w:p>
    <w:p w:rsidR="00A908A4" w:rsidRPr="00A908A4" w:rsidRDefault="00EE60D7" w:rsidP="00214A85">
      <w:pPr>
        <w:pStyle w:val="ListNumber-ContractCzechRadio"/>
        <w:jc w:val="both"/>
        <w:rPr>
          <w:szCs w:val="24"/>
        </w:rPr>
      </w:pPr>
      <w:r>
        <w:rPr>
          <w:szCs w:val="24"/>
        </w:rPr>
        <w:t>Zhotovitel dále prohlašuje, že se dostatečným způsobem seznámil s</w:t>
      </w:r>
      <w:r w:rsidR="002877A1">
        <w:rPr>
          <w:szCs w:val="24"/>
        </w:rPr>
        <w:t>e specifikací díla</w:t>
      </w:r>
      <w:r>
        <w:rPr>
          <w:szCs w:val="24"/>
        </w:rPr>
        <w:t xml:space="preserve"> a podmínkami jeho provedení, je odborně způsobilý dílo řádně a včas provést a má k tomu </w:t>
      </w:r>
      <w:r w:rsidR="001616CD">
        <w:rPr>
          <w:szCs w:val="24"/>
        </w:rPr>
        <w:t xml:space="preserve">veškeré </w:t>
      </w:r>
      <w:r>
        <w:rPr>
          <w:szCs w:val="24"/>
        </w:rPr>
        <w:t>potřebné kapacity.</w:t>
      </w:r>
    </w:p>
    <w:p w:rsidR="00214A85" w:rsidRPr="00214A85" w:rsidRDefault="00EE60D7" w:rsidP="00214A85">
      <w:pPr>
        <w:pStyle w:val="ListNumber-ContractCzechRadio"/>
        <w:jc w:val="both"/>
        <w:rPr>
          <w:szCs w:val="24"/>
        </w:rPr>
      </w:pPr>
      <w:r w:rsidRPr="00214A85">
        <w:lastRenderedPageBreak/>
        <w:t xml:space="preserve">Zhotovitel poskytuje na dílo záruku za jakost v délce </w:t>
      </w:r>
      <w:r w:rsidR="000F3B25">
        <w:rPr>
          <w:rFonts w:cs="Arial"/>
          <w:b/>
          <w:szCs w:val="20"/>
        </w:rPr>
        <w:t>24</w:t>
      </w:r>
      <w:r w:rsidR="00871A7B" w:rsidRPr="007F00D1">
        <w:rPr>
          <w:b/>
        </w:rPr>
        <w:t xml:space="preserve"> měsíců</w:t>
      </w:r>
      <w:r w:rsidRPr="00214A85">
        <w:t>. Záru</w:t>
      </w:r>
      <w:r w:rsidR="008F2BA6">
        <w:t>ční doba</w:t>
      </w:r>
      <w:r w:rsidRPr="00214A85">
        <w:t xml:space="preserve"> počíná běžet okamžikem </w:t>
      </w:r>
      <w:r>
        <w:t>odevzdáním díla</w:t>
      </w:r>
      <w:r w:rsidR="0060143F">
        <w:t xml:space="preserve"> objednateli</w:t>
      </w:r>
      <w:r w:rsidRPr="00214A85">
        <w:t>. Zárukou za jakost zhotovitel přebírá odpovědnost za to, že dílo bude po dobu odpovídající záruce způsobilé k užití</w:t>
      </w:r>
      <w:r w:rsidR="008B37AC">
        <w:t xml:space="preserve"> dle svého obvyklého účel</w:t>
      </w:r>
      <w:r w:rsidR="003B1FB1">
        <w:t>u</w:t>
      </w:r>
      <w:r w:rsidRPr="00214A85">
        <w:t>, jeho kvalita bude odpovídat této smlouvě a zachová si vlastnosti touto smlouvou vymezené</w:t>
      </w:r>
      <w:r w:rsidR="0060143F">
        <w:t>,</w:t>
      </w:r>
      <w:r w:rsidRPr="00214A85">
        <w:t xml:space="preserve"> popř. obvyklé. </w:t>
      </w:r>
    </w:p>
    <w:p w:rsidR="00214A85" w:rsidRPr="00FF7282" w:rsidRDefault="00EE60D7" w:rsidP="00214A85">
      <w:pPr>
        <w:pStyle w:val="ListNumber-ContractCzechRadio"/>
        <w:jc w:val="both"/>
        <w:rPr>
          <w:szCs w:val="24"/>
        </w:rPr>
      </w:pPr>
      <w:r w:rsidRPr="00214A85">
        <w:t xml:space="preserve">Zhotovitel je povinen po dobu záruční </w:t>
      </w:r>
      <w:r w:rsidR="00735834">
        <w:t>doby</w:t>
      </w:r>
      <w:r w:rsidR="00640153">
        <w:t xml:space="preserve"> </w:t>
      </w:r>
      <w:r w:rsidRPr="00214A85">
        <w:t xml:space="preserve">bezplatně odstranit vadu díla, která se na díle objeví, a to nejpozději do </w:t>
      </w:r>
      <w:r w:rsidR="002877A1">
        <w:t>10</w:t>
      </w:r>
      <w:r w:rsidR="002877A1" w:rsidRPr="00214A85">
        <w:t xml:space="preserve"> </w:t>
      </w:r>
      <w:r w:rsidRPr="00214A85">
        <w:t xml:space="preserve">dní od jejího </w:t>
      </w:r>
      <w:r w:rsidR="00871A7B">
        <w:t xml:space="preserve">písemného </w:t>
      </w:r>
      <w:r w:rsidR="0060143F">
        <w:t>oznámení</w:t>
      </w:r>
      <w:r w:rsidRPr="00214A85">
        <w:t xml:space="preserve"> objednatelem. V případě, že bude zhotovitel v prodlení s odstraněním vady, je objednatel oprávněn vadu odstranit sám na náklady </w:t>
      </w:r>
      <w:r>
        <w:t>zhotovitele, který se mu je zavazuje neprodleně uhradit.</w:t>
      </w:r>
    </w:p>
    <w:p w:rsidR="00FF7282" w:rsidRPr="00214A85" w:rsidRDefault="00EE60D7" w:rsidP="00214A85">
      <w:pPr>
        <w:pStyle w:val="ListNumber-ContractCzechRadio"/>
        <w:jc w:val="both"/>
        <w:rPr>
          <w:szCs w:val="24"/>
        </w:rPr>
      </w:pPr>
      <w:r>
        <w:t>Zhotovitel je povinen uhradit objednateli náklady vzniklé při uplatnění jeho práv a nároků z odpovědnosti za vady.</w:t>
      </w:r>
    </w:p>
    <w:p w:rsidR="00435556" w:rsidRPr="00A00CC8" w:rsidRDefault="00EE60D7" w:rsidP="008D1F83">
      <w:pPr>
        <w:pStyle w:val="Heading-Number-ContractCzechRadio"/>
      </w:pPr>
      <w:r w:rsidRPr="00A00CC8">
        <w:t>Odpovědnost za škody a pojištění</w:t>
      </w:r>
    </w:p>
    <w:p w:rsidR="00435556" w:rsidRPr="00A00CC8" w:rsidRDefault="00EE60D7" w:rsidP="00435556">
      <w:pPr>
        <w:pStyle w:val="ListNumber-ContractCzechRadio"/>
        <w:jc w:val="both"/>
      </w:pPr>
      <w:r w:rsidRPr="00A00CC8">
        <w:rPr>
          <w:noProof/>
          <w:lang w:eastAsia="cs-CZ"/>
        </w:rPr>
        <w:t>Zhotovitel</w:t>
      </w:r>
      <w:r w:rsidRPr="00A00CC8">
        <w:t xml:space="preserve"> tímto bere na vědomí, že svou činností dle této smlouvy může objednateli způsobit majetkovou újmu (tj. škodu na jmění objednatele nebo třetích osob) nebo nemajetkovou újmu (dále souhrnně jako „</w:t>
      </w:r>
      <w:r w:rsidRPr="00A00CC8">
        <w:rPr>
          <w:b/>
        </w:rPr>
        <w:t>škoda</w:t>
      </w:r>
      <w:r w:rsidRPr="00A00CC8">
        <w:t>“). Tuto škodu je zhotovitel povinen objednateli uhradit na základě písemné výzvy objednatele.</w:t>
      </w:r>
    </w:p>
    <w:p w:rsidR="00435556" w:rsidRPr="00A00CC8" w:rsidRDefault="00EE60D7" w:rsidP="00435556">
      <w:pPr>
        <w:pStyle w:val="ListNumber-ContractCzechRadio"/>
        <w:jc w:val="both"/>
      </w:pPr>
      <w:r w:rsidRPr="00A00CC8">
        <w:rPr>
          <w:noProof/>
          <w:lang w:eastAsia="cs-CZ"/>
        </w:rPr>
        <w:t>Zhotovitel</w:t>
      </w:r>
      <w:r w:rsidRPr="00A00CC8">
        <w:t xml:space="preserve"> je povinen mít po dobu účinnosti této smlouvy pojištěnu svou odpovědnost za škodu vzniklou jeho činností z této smlouvy s minimálním limitem plnění </w:t>
      </w:r>
      <w:r w:rsidR="00A00CC8" w:rsidRPr="00A00CC8">
        <w:rPr>
          <w:b/>
        </w:rPr>
        <w:t>5.000.000</w:t>
      </w:r>
      <w:r w:rsidRPr="00A00CC8">
        <w:rPr>
          <w:b/>
        </w:rPr>
        <w:t>,- Kč</w:t>
      </w:r>
      <w:r w:rsidRPr="00A00CC8">
        <w:t>. Tento limit žádným způsobem nezbavuje zhotovitele povinnosti uhradit objednateli škodu v plné výši.</w:t>
      </w:r>
      <w:r w:rsidRPr="00A00CC8">
        <w:rPr>
          <w:rFonts w:cs="Arial"/>
          <w:szCs w:val="20"/>
        </w:rPr>
        <w:t xml:space="preserve"> Na písemnou výzvu objednatele je zhotovitel povinen předložit pojistnou smlouvu dle tohoto odstavce </w:t>
      </w:r>
      <w:r w:rsidRPr="00A00CC8">
        <w:t>smlouvy</w:t>
      </w:r>
      <w:r w:rsidRPr="00A00CC8">
        <w:rPr>
          <w:rFonts w:cs="Arial"/>
          <w:szCs w:val="20"/>
        </w:rPr>
        <w:t>.</w:t>
      </w:r>
    </w:p>
    <w:p w:rsidR="00435556" w:rsidRPr="00A00CC8" w:rsidRDefault="00EE60D7" w:rsidP="00435556">
      <w:pPr>
        <w:pStyle w:val="ListNumber-ContractCzechRadio"/>
        <w:jc w:val="both"/>
      </w:pPr>
      <w:r w:rsidRPr="00A00CC8">
        <w:t>S ohledem na předchozí odstavec tohoto článku smlouvy je zhotovitel povinen kdykoli během účinnosti této smlouvy objednateli na jeho žádost prokázat, že požadované pojištění trvá.</w:t>
      </w:r>
    </w:p>
    <w:p w:rsidR="00435556" w:rsidRPr="00A00CC8" w:rsidRDefault="00EE60D7" w:rsidP="007F00D1">
      <w:pPr>
        <w:pStyle w:val="ListNumber-ContractCzechRadio"/>
        <w:jc w:val="both"/>
      </w:pPr>
      <w:r w:rsidRPr="00A00CC8">
        <w:t>Smluvní strany se dohodly, že se na tuto smlouvu nepoužije ustanovení § 2914 OZ, a že zhotovitel odpovídá v plné výši za veškeré škody, které objednateli vzniknou porušením povinností dle této smlouvy</w:t>
      </w:r>
      <w:r w:rsidR="000847CF" w:rsidRPr="00A00CC8">
        <w:t>, bez ohledu na to zda tuto škodu způsobí zhotovitel nebo jeho poddodavatel.</w:t>
      </w:r>
    </w:p>
    <w:p w:rsidR="008D1F83" w:rsidRPr="006D0812" w:rsidRDefault="00EE60D7" w:rsidP="008D1F83">
      <w:pPr>
        <w:pStyle w:val="Heading-Number-ContractCzechRadio"/>
      </w:pPr>
      <w:r w:rsidRPr="006D0812">
        <w:t>Změny smlouvy</w:t>
      </w:r>
    </w:p>
    <w:p w:rsidR="008D1F83" w:rsidRPr="006D0812" w:rsidRDefault="00EE60D7" w:rsidP="0023258C">
      <w:pPr>
        <w:pStyle w:val="ListNumber-ContractCzechRadio"/>
        <w:jc w:val="both"/>
      </w:pPr>
      <w:r w:rsidRPr="006D0812">
        <w:t>Tato smlouva může být změněna pouze písemným</w:t>
      </w:r>
      <w:r w:rsidR="0060143F">
        <w:t xml:space="preserve">i dodatky </w:t>
      </w:r>
      <w:r w:rsidR="000847CF">
        <w:t xml:space="preserve">vzestupně </w:t>
      </w:r>
      <w:r w:rsidR="0060143F">
        <w:t xml:space="preserve">číslovanými počínaje </w:t>
      </w:r>
      <w:r w:rsidR="00886488">
        <w:t xml:space="preserve">řadovým </w:t>
      </w:r>
      <w:r w:rsidR="0060143F">
        <w:t>číslem 1 a</w:t>
      </w:r>
      <w:r w:rsidRPr="006D0812">
        <w:t xml:space="preserve"> </w:t>
      </w:r>
      <w:r w:rsidR="0060143F">
        <w:t>podepsanými</w:t>
      </w:r>
      <w:r w:rsidRPr="006D0812">
        <w:t xml:space="preserve"> oprávněnými osobami obou smluvních stran. </w:t>
      </w:r>
    </w:p>
    <w:p w:rsidR="008D1F83" w:rsidRPr="006D0812" w:rsidRDefault="00EE60D7"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F0ADF" w:rsidRPr="008519AB" w:rsidRDefault="000F0ADF"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rsidR="000F0ADF" w:rsidRPr="008519AB" w:rsidRDefault="000F0ADF" w:rsidP="008D1F83">
                      <w:pPr>
                        <w:pStyle w:val="ListNumber-ContractCzechRadio"/>
                        <w:numPr>
                          <w:ilvl w:val="0"/>
                          <w:numId w:val="0"/>
                        </w:numPr>
                      </w:pPr>
                    </w:p>
                  </w:txbxContent>
                </v:textbox>
              </v:shape>
            </w:pict>
          </mc:Fallback>
        </mc:AlternateContent>
      </w:r>
    </w:p>
    <w:p w:rsidR="00A11BC0" w:rsidRPr="006D0812" w:rsidRDefault="00EE60D7" w:rsidP="00A11BC0">
      <w:pPr>
        <w:pStyle w:val="Heading-Number-ContractCzechRadio"/>
      </w:pPr>
      <w:r w:rsidRPr="006D0812">
        <w:t>Sankce</w:t>
      </w:r>
    </w:p>
    <w:p w:rsidR="00BF05E5" w:rsidRPr="005F7C20" w:rsidRDefault="00EE60D7" w:rsidP="00BF05E5">
      <w:pPr>
        <w:pStyle w:val="ListNumber-ContractCzechRadio"/>
        <w:jc w:val="both"/>
        <w:rPr>
          <w:b/>
          <w:szCs w:val="24"/>
        </w:rPr>
      </w:pPr>
      <w:r w:rsidRPr="00565B8F">
        <w:t xml:space="preserve">Bude-li </w:t>
      </w:r>
      <w:r>
        <w:t>zhotovitel</w:t>
      </w:r>
      <w:r w:rsidRPr="00565B8F">
        <w:t xml:space="preserve"> v prodlení </w:t>
      </w:r>
      <w:r w:rsidR="005F7C20">
        <w:t>s odevzdáním</w:t>
      </w:r>
      <w:r>
        <w:t xml:space="preserve"> díla</w:t>
      </w:r>
      <w:r w:rsidRPr="00565B8F">
        <w:t xml:space="preserve">, zavazuje se zaplatit </w:t>
      </w:r>
      <w:r>
        <w:t>objednateli</w:t>
      </w:r>
      <w:r w:rsidRPr="00565B8F">
        <w:t xml:space="preserve"> smluvní </w:t>
      </w:r>
      <w:r w:rsidRPr="00CF2EDD">
        <w:t xml:space="preserve">pokutu ve </w:t>
      </w:r>
      <w:r w:rsidRPr="00BF05E5">
        <w:t xml:space="preserve">výši </w:t>
      </w:r>
      <w:r w:rsidR="0041571E">
        <w:rPr>
          <w:b/>
        </w:rPr>
        <w:t>3</w:t>
      </w:r>
      <w:r w:rsidR="008126EE">
        <w:rPr>
          <w:b/>
        </w:rPr>
        <w:t>.000</w:t>
      </w:r>
      <w:r w:rsidR="000847CF" w:rsidRPr="007F00D1">
        <w:rPr>
          <w:b/>
        </w:rPr>
        <w:t>,-</w:t>
      </w:r>
      <w:r w:rsidR="00042AD5" w:rsidRPr="007F00D1">
        <w:rPr>
          <w:b/>
        </w:rPr>
        <w:t xml:space="preserve"> Kč</w:t>
      </w:r>
      <w:r w:rsidRPr="00CF2EDD">
        <w:t xml:space="preserve"> za každý </w:t>
      </w:r>
      <w:r w:rsidR="005F7C20">
        <w:t xml:space="preserve">započatý </w:t>
      </w:r>
      <w:r w:rsidRPr="00CF2EDD">
        <w:t xml:space="preserve">den prodlení. </w:t>
      </w:r>
    </w:p>
    <w:p w:rsidR="005F7C20" w:rsidRPr="005F7C20" w:rsidRDefault="00EE60D7" w:rsidP="005F7C20">
      <w:pPr>
        <w:pStyle w:val="ListNumber-ContractCzechRadio"/>
        <w:jc w:val="both"/>
        <w:rPr>
          <w:b/>
          <w:szCs w:val="24"/>
        </w:rPr>
      </w:pPr>
      <w:r w:rsidRPr="00565B8F">
        <w:t xml:space="preserve">Bude-li </w:t>
      </w:r>
      <w:r>
        <w:t>zhotovitel</w:t>
      </w:r>
      <w:r w:rsidRPr="00565B8F">
        <w:t xml:space="preserve"> v prodlení </w:t>
      </w:r>
      <w:r>
        <w:t>s</w:t>
      </w:r>
      <w:r w:rsidR="000847CF">
        <w:t> odstraněním vady</w:t>
      </w:r>
      <w:r>
        <w:t xml:space="preserve"> díla</w:t>
      </w:r>
      <w:r w:rsidRPr="00565B8F">
        <w:t xml:space="preserve">, zavazuje se zaplatit </w:t>
      </w:r>
      <w:r>
        <w:t>objednateli</w:t>
      </w:r>
      <w:r w:rsidRPr="00565B8F">
        <w:t xml:space="preserve"> smluvní </w:t>
      </w:r>
      <w:r w:rsidRPr="00CF2EDD">
        <w:t xml:space="preserve">pokutu ve </w:t>
      </w:r>
      <w:r w:rsidRPr="00BF05E5">
        <w:t xml:space="preserve">výši </w:t>
      </w:r>
      <w:r w:rsidR="0041571E">
        <w:rPr>
          <w:b/>
        </w:rPr>
        <w:t>2</w:t>
      </w:r>
      <w:r w:rsidR="008126EE" w:rsidRPr="008126EE">
        <w:rPr>
          <w:b/>
        </w:rPr>
        <w:t>.000</w:t>
      </w:r>
      <w:r w:rsidR="000847CF" w:rsidRPr="008126EE">
        <w:rPr>
          <w:b/>
        </w:rPr>
        <w:t>,-</w:t>
      </w:r>
      <w:r w:rsidR="00042AD5" w:rsidRPr="007F00D1">
        <w:rPr>
          <w:b/>
        </w:rPr>
        <w:t xml:space="preserve"> Kč</w:t>
      </w:r>
      <w:r w:rsidR="00042AD5" w:rsidRPr="00BF05E5">
        <w:t xml:space="preserve"> </w:t>
      </w:r>
      <w:r w:rsidRPr="00CF2EDD">
        <w:t xml:space="preserve">za každý </w:t>
      </w:r>
      <w:r>
        <w:t xml:space="preserve">započatý </w:t>
      </w:r>
      <w:r w:rsidRPr="00CF2EDD">
        <w:t xml:space="preserve">den prodlení. </w:t>
      </w:r>
    </w:p>
    <w:p w:rsidR="0048303B" w:rsidRPr="007F00D1" w:rsidRDefault="00EE60D7" w:rsidP="00BE0575">
      <w:pPr>
        <w:pStyle w:val="ListNumber-ContractCzechRadio"/>
        <w:jc w:val="both"/>
        <w:rPr>
          <w:b/>
          <w:szCs w:val="24"/>
        </w:rPr>
      </w:pPr>
      <w:r w:rsidRPr="00565B8F">
        <w:t xml:space="preserve">Bude-li </w:t>
      </w:r>
      <w:r>
        <w:t>objednatel</w:t>
      </w:r>
      <w:r w:rsidRPr="00565B8F">
        <w:t xml:space="preserve"> v prodlení s</w:t>
      </w:r>
      <w:r>
        <w:t>e zaplacením ceny díla</w:t>
      </w:r>
      <w:r w:rsidRPr="00565B8F">
        <w:t xml:space="preserve">, zavazuje se </w:t>
      </w:r>
      <w:r>
        <w:t>objednatel</w:t>
      </w:r>
      <w:r w:rsidRPr="00565B8F">
        <w:t xml:space="preserve"> zaplatit </w:t>
      </w:r>
      <w:r>
        <w:t>zhotoviteli</w:t>
      </w:r>
      <w:r w:rsidRPr="00565B8F">
        <w:t xml:space="preserve"> smluvní </w:t>
      </w:r>
      <w:r w:rsidRPr="00CF2EDD">
        <w:t xml:space="preserve">pokutu ve </w:t>
      </w:r>
      <w:r w:rsidR="005F7C20">
        <w:t xml:space="preserve">výši </w:t>
      </w:r>
      <w:r w:rsidR="005F7C20" w:rsidRPr="007F00D1">
        <w:rPr>
          <w:b/>
        </w:rPr>
        <w:t xml:space="preserve">0,05 </w:t>
      </w:r>
      <w:r w:rsidRPr="007F00D1">
        <w:rPr>
          <w:b/>
        </w:rPr>
        <w:t>%</w:t>
      </w:r>
      <w:r w:rsidRPr="00BF05E5">
        <w:t xml:space="preserve"> z</w:t>
      </w:r>
      <w:r>
        <w:t xml:space="preserve"> dlužné částky </w:t>
      </w:r>
      <w:r w:rsidRPr="00CF2EDD">
        <w:t xml:space="preserve">za každý </w:t>
      </w:r>
      <w:r w:rsidR="005F7C20">
        <w:t xml:space="preserve">započatý </w:t>
      </w:r>
      <w:r w:rsidRPr="00CF2EDD">
        <w:t>den prodlení.</w:t>
      </w:r>
    </w:p>
    <w:p w:rsidR="0048303B" w:rsidRPr="007F00D1" w:rsidRDefault="00EE60D7" w:rsidP="00BE0575">
      <w:pPr>
        <w:pStyle w:val="ListNumber-ContractCzechRadio"/>
        <w:jc w:val="both"/>
        <w:rPr>
          <w:b/>
          <w:szCs w:val="24"/>
        </w:rPr>
      </w:pPr>
      <w:r>
        <w:lastRenderedPageBreak/>
        <w:t xml:space="preserve">Smluvní pokuty </w:t>
      </w:r>
      <w:r w:rsidR="000847CF">
        <w:t>jsou splatné ve lhůtě 15 dnů od</w:t>
      </w:r>
      <w:r>
        <w:t xml:space="preserve"> </w:t>
      </w:r>
      <w:r w:rsidR="000847CF">
        <w:t>data</w:t>
      </w:r>
      <w:r w:rsidR="00AD382A">
        <w:t xml:space="preserve"> doručení písemné výzvy k </w:t>
      </w:r>
      <w:r w:rsidR="000847CF">
        <w:t>jejich</w:t>
      </w:r>
      <w:r>
        <w:t xml:space="preserve"> </w:t>
      </w:r>
      <w:r w:rsidR="00AD382A">
        <w:t>úhradě</w:t>
      </w:r>
      <w:r>
        <w:t xml:space="preserve"> druhé smluvní straně.</w:t>
      </w:r>
    </w:p>
    <w:p w:rsidR="0048303B" w:rsidRPr="007F00D1" w:rsidRDefault="00EE60D7" w:rsidP="00BE0575">
      <w:pPr>
        <w:pStyle w:val="ListNumber-ContractCzechRadio"/>
        <w:jc w:val="both"/>
        <w:rPr>
          <w:b/>
          <w:szCs w:val="24"/>
        </w:rPr>
      </w:pPr>
      <w:r>
        <w:t>Uplatněním nároku na smluvní pokutu či jejím uhrazením nezaniká právo objednatele na náhradu škody v plné výši, vznikla-li škoda z téhož právního důvodu, pro který je požadována úhrada smluvní pokuty.</w:t>
      </w:r>
      <w:r w:rsidRPr="002663BF">
        <w:t xml:space="preserve"> </w:t>
      </w:r>
      <w:r>
        <w:t>Nárok objednatele na náhradu škody se uplatněním smluvní pokuty nesnižuje.</w:t>
      </w:r>
    </w:p>
    <w:p w:rsidR="00BE0575" w:rsidRPr="00CF2EDD" w:rsidRDefault="00EE60D7" w:rsidP="00BE0575">
      <w:pPr>
        <w:pStyle w:val="ListNumber-ContractCzechRadio"/>
        <w:jc w:val="both"/>
        <w:rPr>
          <w:b/>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Pr="00CF2EDD">
        <w:t xml:space="preserve"> </w:t>
      </w:r>
      <w:r w:rsidR="00000F9F">
        <w:t>O vzniku takové překážky je smluvní strana povinna bez zbytečného odkladu písemně informovat druhou smluvní stranu, v opačném případě zůstává nárok druhé smluvní strany na úhradu smluvní pokuty zachován.</w:t>
      </w:r>
    </w:p>
    <w:p w:rsidR="00D63A68" w:rsidRDefault="00EE60D7" w:rsidP="00F043FF">
      <w:pPr>
        <w:pStyle w:val="Heading-Number-ContractCzechRadio"/>
      </w:pPr>
      <w:r>
        <w:t>Z</w:t>
      </w:r>
      <w:r w:rsidRPr="006D0812">
        <w:t>ánik smlouvy</w:t>
      </w:r>
    </w:p>
    <w:p w:rsidR="00B53633" w:rsidRPr="00D73EC2" w:rsidRDefault="00EE60D7" w:rsidP="00B53633">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rsidR="00B53633" w:rsidRDefault="00EE60D7" w:rsidP="00B53633">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B53633" w:rsidRPr="00B53633" w:rsidRDefault="00EE60D7" w:rsidP="007F00D1">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D63A68" w:rsidRPr="00CF2EDD" w:rsidRDefault="00EE60D7" w:rsidP="00D63A68">
      <w:pPr>
        <w:pStyle w:val="ListNumber-ContractCzechRadio"/>
        <w:rPr>
          <w:b/>
          <w:szCs w:val="24"/>
        </w:rPr>
      </w:pPr>
      <w:r w:rsidRPr="00CF2EDD">
        <w:t>Objednatel je oprávněn od této smlouvy odstoupit zejména</w:t>
      </w:r>
      <w:r w:rsidR="000847CF">
        <w:t>:</w:t>
      </w:r>
      <w:r w:rsidRPr="00CF2EDD">
        <w:t xml:space="preserve"> </w:t>
      </w:r>
    </w:p>
    <w:p w:rsidR="00D63A68" w:rsidRPr="00CF2EDD" w:rsidRDefault="00EE60D7" w:rsidP="00D63A68">
      <w:pPr>
        <w:pStyle w:val="ListLetter-ContractCzechRadio"/>
        <w:rPr>
          <w:b/>
          <w:szCs w:val="24"/>
        </w:rPr>
      </w:pPr>
      <w:r w:rsidRPr="00CF2EDD">
        <w:t xml:space="preserve">v případě prodlení zhotovitele s provedením díla o více </w:t>
      </w:r>
      <w:r>
        <w:t>než</w:t>
      </w:r>
      <w:r w:rsidRPr="00BF05E5">
        <w:t xml:space="preserve"> </w:t>
      </w:r>
      <w:r w:rsidR="00F46BE9">
        <w:t>30</w:t>
      </w:r>
      <w:r w:rsidRPr="00BF05E5">
        <w:t xml:space="preserve"> dní</w:t>
      </w:r>
      <w:r>
        <w:t>;</w:t>
      </w:r>
    </w:p>
    <w:p w:rsidR="00D63A68" w:rsidRDefault="00EE60D7" w:rsidP="00D63A68">
      <w:pPr>
        <w:pStyle w:val="ListLetter-ContractCzechRadio"/>
        <w:jc w:val="both"/>
      </w:pPr>
      <w:r w:rsidRPr="00CF2EDD">
        <w:t xml:space="preserve">v případě, že </w:t>
      </w:r>
      <w:r>
        <w:t>z</w:t>
      </w:r>
      <w:r w:rsidRPr="00CF2EDD">
        <w:t>hotovitel opakovaně (nejméně dvakrát</w:t>
      </w:r>
      <w:r>
        <w:t xml:space="preserve"> po dobu provádění díla</w:t>
      </w:r>
      <w:r w:rsidRPr="00CF2EDD">
        <w:t xml:space="preserve">) porušuje smluvní povinnosti či provádí </w:t>
      </w:r>
      <w:r>
        <w:t>d</w:t>
      </w:r>
      <w:r w:rsidRPr="00CF2EDD">
        <w:t xml:space="preserve">ílo v rozporu s pokyny </w:t>
      </w:r>
      <w:r>
        <w:t xml:space="preserve">objednatele a nezjedná nápravu ani v přiměřené náhradní </w:t>
      </w:r>
      <w:r w:rsidRPr="00CF2EDD">
        <w:t xml:space="preserve">lhůtě poskytnuté </w:t>
      </w:r>
      <w:r>
        <w:t>o</w:t>
      </w:r>
      <w:r w:rsidRPr="00CF2EDD">
        <w:t>bjednatelem</w:t>
      </w:r>
      <w:r>
        <w:t>;</w:t>
      </w:r>
    </w:p>
    <w:p w:rsidR="00D63A68" w:rsidRDefault="00EE60D7" w:rsidP="00D63A68">
      <w:pPr>
        <w:pStyle w:val="ListLetter-ContractCzechRadio"/>
        <w:jc w:val="both"/>
      </w:pPr>
      <w:r>
        <w:t>je</w:t>
      </w:r>
      <w:r w:rsidR="0041571E">
        <w:t>-</w:t>
      </w:r>
      <w:r>
        <w:t>li to stanoveno touto smlouvou</w:t>
      </w:r>
      <w:r w:rsidRPr="00CF2EDD">
        <w:t>.</w:t>
      </w:r>
    </w:p>
    <w:p w:rsidR="00D63A68" w:rsidRPr="00D63A68" w:rsidRDefault="00EE60D7" w:rsidP="007F00D1">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973F47">
        <w:rPr>
          <w:rFonts w:eastAsia="Times New Roman" w:cs="Arial"/>
          <w:bCs/>
          <w:kern w:val="32"/>
          <w:szCs w:val="20"/>
        </w:rPr>
        <w:t>,</w:t>
      </w:r>
      <w:r w:rsidR="00973F47" w:rsidRPr="00973F47">
        <w:rPr>
          <w:rFonts w:eastAsia="Times New Roman" w:cs="Arial"/>
          <w:bCs/>
          <w:kern w:val="32"/>
          <w:szCs w:val="20"/>
        </w:rPr>
        <w:t xml:space="preserve"> </w:t>
      </w:r>
      <w:r w:rsidR="00973F47">
        <w:rPr>
          <w:rFonts w:eastAsia="Times New Roman" w:cs="Arial"/>
          <w:bCs/>
          <w:kern w:val="32"/>
          <w:szCs w:val="20"/>
        </w:rPr>
        <w:t>příp. později, pokud je tak v odstoupení uvedeno</w:t>
      </w:r>
      <w:r w:rsidRPr="006D0812">
        <w:rPr>
          <w:rFonts w:eastAsia="Times New Roman" w:cs="Arial"/>
          <w:bCs/>
          <w:kern w:val="32"/>
          <w:szCs w:val="20"/>
        </w:rPr>
        <w:t>.</w:t>
      </w:r>
    </w:p>
    <w:p w:rsidR="004362C6" w:rsidRDefault="00EE60D7" w:rsidP="00F043FF">
      <w:pPr>
        <w:pStyle w:val="Heading-Number-ContractCzechRadio"/>
      </w:pPr>
      <w:r>
        <w:t>Mlčenlivost</w:t>
      </w:r>
    </w:p>
    <w:p w:rsidR="004362C6" w:rsidRDefault="00EE60D7" w:rsidP="007F00D1">
      <w:pPr>
        <w:pStyle w:val="ListNumber-ContractCzechRadio"/>
        <w:jc w:val="both"/>
      </w:pPr>
      <w:r>
        <w:t xml:space="preserve">Zhotovitel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zhotovitel dozví v rámci plnění předmětu této smlouvy. Tyto informace objednatel prohlašuje za citlivé, důvěrné a tajné, s čímž je zhotovitel plně srozuměn. Zhotovitel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Zhotovitel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zhotovitele nebo osob, prostřednictvím kterých zhotovitel plní předmět této smlouvy platí, že tyto povinnosti porušil sám zhotovitel.</w:t>
      </w:r>
    </w:p>
    <w:p w:rsidR="004362C6" w:rsidRDefault="00EE60D7" w:rsidP="004362C6">
      <w:pPr>
        <w:pStyle w:val="ListNumber-ContractCzechRadio"/>
        <w:jc w:val="both"/>
      </w:pPr>
      <w:r>
        <w:lastRenderedPageBreak/>
        <w:t>Povinnost mlčenlivosti se nevztahuje na informace a skutečnosti, které:</w:t>
      </w:r>
    </w:p>
    <w:p w:rsidR="004362C6" w:rsidRDefault="00EE60D7" w:rsidP="004362C6">
      <w:pPr>
        <w:pStyle w:val="ListLetter-ContractCzechRadio"/>
        <w:jc w:val="both"/>
      </w:pPr>
      <w:r>
        <w:t>v době jejich zveřejnění nebo následně se stanou bez zavinění kterékoli smluvní strany všeobecně dostupnými veřejnosti;</w:t>
      </w:r>
    </w:p>
    <w:p w:rsidR="004362C6" w:rsidRDefault="00EE60D7" w:rsidP="004362C6">
      <w:pPr>
        <w:pStyle w:val="ListLetter-ContractCzechRadio"/>
        <w:jc w:val="both"/>
      </w:pPr>
      <w:r>
        <w:t xml:space="preserve">byly získány na základě postupu nezávislého na této smlouvě nebo druhé smluvní straně, pokud je strana, která informace získala, schopna tuto skutečnost doložit, </w:t>
      </w:r>
    </w:p>
    <w:p w:rsidR="004362C6" w:rsidRDefault="00EE60D7" w:rsidP="004362C6">
      <w:pPr>
        <w:pStyle w:val="ListLetter-ContractCzechRadio"/>
        <w:jc w:val="both"/>
      </w:pPr>
      <w:r>
        <w:t>byly poskytnuté třetí osobou, která takové informace a skutečnosti nezískala porušením povinnosti jejich ochrany;</w:t>
      </w:r>
    </w:p>
    <w:p w:rsidR="004362C6" w:rsidRDefault="00EE60D7" w:rsidP="007F00D1">
      <w:pPr>
        <w:pStyle w:val="ListLetter-ContractCzechRadio"/>
        <w:jc w:val="both"/>
      </w:pPr>
      <w:r>
        <w:t>podléhají uveřejnění na základě zákonné povinnosti či povinnosti uložené smluvní straně orgánem veřejné moci.</w:t>
      </w:r>
    </w:p>
    <w:p w:rsidR="004362C6" w:rsidRPr="004362C6" w:rsidRDefault="00EE60D7" w:rsidP="007F00D1">
      <w:pPr>
        <w:pStyle w:val="ListNumber-ContractCzechRadio"/>
        <w:jc w:val="both"/>
      </w:pPr>
      <w:r>
        <w:t xml:space="preserve">Za porušení povinností týkajících se mlčenlivosti dle odstavce 1 tohoto článku smlouvy má objednatel právo uplatnit u </w:t>
      </w:r>
      <w:r w:rsidR="00CD7EF3">
        <w:t>zhotovitele</w:t>
      </w:r>
      <w:r>
        <w:t xml:space="preserve"> nárok na zaplacení smluvní pokuty; výše smluvní pokuty je stanovena na </w:t>
      </w:r>
      <w:r w:rsidR="001A235B">
        <w:rPr>
          <w:rFonts w:cs="Arial"/>
          <w:b/>
          <w:szCs w:val="20"/>
        </w:rPr>
        <w:t>100.000</w:t>
      </w:r>
      <w:r w:rsidRPr="007F00D1">
        <w:rPr>
          <w:b/>
          <w:bCs/>
        </w:rPr>
        <w:t>,- Kč</w:t>
      </w:r>
      <w:r>
        <w:t xml:space="preserve"> za každý jednotlivý případ porušení povinnost</w:t>
      </w:r>
      <w:r w:rsidR="006338AA">
        <w:t>í dle tohoto článku smlouvy</w:t>
      </w:r>
      <w:r>
        <w:t>.</w:t>
      </w:r>
    </w:p>
    <w:p w:rsidR="002A69C1" w:rsidRDefault="00EE60D7" w:rsidP="00F043FF">
      <w:pPr>
        <w:pStyle w:val="Heading-Number-ContractCzechRadio"/>
      </w:pPr>
      <w:r>
        <w:t>Práva a povinnosti smluvních stran</w:t>
      </w:r>
    </w:p>
    <w:p w:rsidR="002A69C1" w:rsidRPr="007F00D1" w:rsidRDefault="00EE60D7" w:rsidP="007F00D1">
      <w:pPr>
        <w:pStyle w:val="ListNumber-ContractCzechRadio"/>
      </w:pPr>
      <w:r w:rsidRPr="00160D3A">
        <w:rPr>
          <w:b/>
          <w:u w:val="single"/>
          <w:lang w:eastAsia="ar-SA"/>
        </w:rPr>
        <w:t>Práva a povinnosti objednatele</w:t>
      </w:r>
      <w:r w:rsidRPr="00B87816">
        <w:rPr>
          <w:u w:val="single"/>
          <w:lang w:eastAsia="ar-SA"/>
        </w:rPr>
        <w:t>:</w:t>
      </w:r>
    </w:p>
    <w:p w:rsidR="002A69C1" w:rsidRDefault="00EE60D7" w:rsidP="002A69C1">
      <w:pPr>
        <w:pStyle w:val="ListLetter-ContractCzechRadio"/>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zhotovitel </w:t>
      </w:r>
      <w:r w:rsidRPr="005D1AE8">
        <w:rPr>
          <w:lang w:eastAsia="ar-SA"/>
        </w:rPr>
        <w:t xml:space="preserve">mohl poskytovat plnění podle </w:t>
      </w:r>
      <w:r>
        <w:rPr>
          <w:lang w:eastAsia="ar-SA"/>
        </w:rPr>
        <w:t>této smlouvy;</w:t>
      </w:r>
    </w:p>
    <w:p w:rsidR="002A69C1" w:rsidRDefault="00EE60D7" w:rsidP="002A69C1">
      <w:pPr>
        <w:pStyle w:val="ListLetter-ContractCzechRadio"/>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 předmětu plnění podle této </w:t>
      </w:r>
      <w:r>
        <w:t>smlouvy</w:t>
      </w:r>
      <w:r w:rsidRPr="005D1AE8">
        <w:rPr>
          <w:lang w:eastAsia="ar-SA"/>
        </w:rPr>
        <w:t xml:space="preserve">, a to do </w:t>
      </w:r>
      <w:r>
        <w:rPr>
          <w:lang w:eastAsia="ar-SA"/>
        </w:rPr>
        <w:t>dvou pracovních</w:t>
      </w:r>
      <w:r w:rsidRPr="005D1AE8">
        <w:rPr>
          <w:lang w:eastAsia="ar-SA"/>
        </w:rPr>
        <w:t xml:space="preserve"> dnů od obdržení dotazu, nedohodnou-li se </w:t>
      </w:r>
      <w:r>
        <w:rPr>
          <w:lang w:eastAsia="ar-SA"/>
        </w:rPr>
        <w:t>smluvní strany jinak;</w:t>
      </w:r>
    </w:p>
    <w:p w:rsidR="002A69C1" w:rsidRDefault="00EE60D7" w:rsidP="002A69C1">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Pr>
          <w:lang w:eastAsia="ar-SA"/>
        </w:rPr>
        <w:t>, které jsou nutné</w:t>
      </w:r>
      <w:r w:rsidRPr="005D1AE8">
        <w:rPr>
          <w:lang w:eastAsia="ar-SA"/>
        </w:rPr>
        <w:t xml:space="preserve"> k zajištění řádného plnění </w:t>
      </w:r>
      <w:r>
        <w:rPr>
          <w:lang w:eastAsia="ar-SA"/>
        </w:rPr>
        <w:t>zhotovitele</w:t>
      </w:r>
      <w:r w:rsidRPr="005D1AE8">
        <w:rPr>
          <w:lang w:eastAsia="ar-SA"/>
        </w:rPr>
        <w:t xml:space="preserve"> podle této </w:t>
      </w:r>
      <w:r>
        <w:rPr>
          <w:lang w:eastAsia="ar-SA"/>
        </w:rPr>
        <w:t>smlouvy.</w:t>
      </w:r>
    </w:p>
    <w:p w:rsidR="002A69C1" w:rsidRPr="007F00D1" w:rsidRDefault="00EE60D7" w:rsidP="007F00D1">
      <w:pPr>
        <w:pStyle w:val="ListNumber-ContractCzechRadio"/>
        <w:rPr>
          <w:b/>
        </w:rPr>
      </w:pPr>
      <w:r w:rsidRPr="00160D3A">
        <w:rPr>
          <w:b/>
          <w:u w:val="single"/>
        </w:rPr>
        <w:t>Práva a povinnosti zhotovitele:</w:t>
      </w:r>
    </w:p>
    <w:p w:rsidR="002A69C1" w:rsidRDefault="00EE60D7" w:rsidP="002A69C1">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Pr>
          <w:rFonts w:cs="Arial"/>
          <w:szCs w:val="20"/>
          <w:lang w:eastAsia="ar-SA"/>
        </w:rPr>
        <w:t>zhotovitele</w:t>
      </w:r>
      <w:r w:rsidRPr="005D1AE8">
        <w:rPr>
          <w:rFonts w:cs="Arial"/>
          <w:szCs w:val="20"/>
          <w:lang w:eastAsia="ar-SA"/>
        </w:rPr>
        <w:t xml:space="preserve">. Bude-li však </w:t>
      </w:r>
      <w:r w:rsidRPr="005D1AE8">
        <w:rPr>
          <w:rFonts w:cs="Arial"/>
          <w:szCs w:val="20"/>
        </w:rPr>
        <w:t xml:space="preserve">mít nedostatek informací vliv na termíny plnění </w:t>
      </w:r>
      <w:r>
        <w:rPr>
          <w:rFonts w:cs="Arial"/>
          <w:szCs w:val="20"/>
        </w:rPr>
        <w:t>zhotovitele</w:t>
      </w:r>
      <w:r w:rsidRPr="005D1AE8">
        <w:rPr>
          <w:rFonts w:cs="Arial"/>
          <w:szCs w:val="20"/>
        </w:rPr>
        <w:t>, nebude nedodržení termínů</w:t>
      </w:r>
      <w:r w:rsidRPr="005D1AE8">
        <w:rPr>
          <w:rFonts w:cs="Arial"/>
          <w:szCs w:val="20"/>
          <w:lang w:eastAsia="ar-SA"/>
        </w:rPr>
        <w:t xml:space="preserve"> posuzováno jako prodlení </w:t>
      </w:r>
      <w:r>
        <w:rPr>
          <w:rFonts w:cs="Arial"/>
          <w:szCs w:val="20"/>
          <w:lang w:eastAsia="ar-SA"/>
        </w:rPr>
        <w:t>zhotovitele;</w:t>
      </w:r>
    </w:p>
    <w:p w:rsidR="002A69C1" w:rsidRDefault="00EE60D7" w:rsidP="002A69C1">
      <w:pPr>
        <w:pStyle w:val="ListLetter-ContractCzechRadio"/>
        <w:jc w:val="both"/>
      </w:pPr>
      <w:r>
        <w:t>zhotovitel je povinen si při provádění díla 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rsidR="002A69C1" w:rsidRDefault="00EE60D7" w:rsidP="002A69C1">
      <w:pPr>
        <w:pStyle w:val="ListLetter-ContractCzechRadio"/>
        <w:jc w:val="both"/>
      </w:pPr>
      <w:r>
        <w:t>zhotovitel provádí dílo</w:t>
      </w:r>
      <w:r w:rsidRPr="00F216F3">
        <w:t xml:space="preserve"> osobně, popř. prostřednictvím </w:t>
      </w:r>
      <w:r>
        <w:t>svých zaměstnanců či poddodavatelů; v každém takovém případě je zhotovitel je povinen zajistit, aby všechny osoby provádějící dílo, které jsou v pracovním nebo jiném obdobném poměru ke zhotoviteli nebo jsou ke zhotoviteli ve smluvním vztahu, se řídily vždy touto smlouvou. Poruší-li taková osoba jakékoliv ustanovení smlouvy, má se za to, že porušení způsobil sám zhotovitel;</w:t>
      </w:r>
    </w:p>
    <w:p w:rsidR="002A69C1" w:rsidRDefault="00EE60D7" w:rsidP="002A69C1">
      <w:pPr>
        <w:pStyle w:val="ListLetter-ContractCzechRadio"/>
        <w:jc w:val="both"/>
      </w:pPr>
      <w:r>
        <w:lastRenderedPageBreak/>
        <w:t>zhotovitel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rsidR="002A69C1" w:rsidRDefault="00EE60D7" w:rsidP="002A69C1">
      <w:pPr>
        <w:pStyle w:val="ListLetter-ContractCzechRadio"/>
        <w:jc w:val="both"/>
      </w:pPr>
      <w:r>
        <w:t>zhotovitel</w:t>
      </w:r>
      <w:r w:rsidRPr="00F216F3">
        <w:t xml:space="preserve"> je povinen umožnit </w:t>
      </w:r>
      <w:r>
        <w:t>objednateli</w:t>
      </w:r>
      <w:r w:rsidRPr="00F216F3">
        <w:t xml:space="preserve"> provedení kontroly plnění a dodržování sjednaných podmínek </w:t>
      </w:r>
      <w:r>
        <w:t>provádění díla</w:t>
      </w:r>
      <w:r w:rsidRPr="00F216F3">
        <w:t xml:space="preserve"> podle této </w:t>
      </w:r>
      <w:r>
        <w:t>smlouvy;</w:t>
      </w:r>
      <w:r w:rsidRPr="00F216F3">
        <w:t xml:space="preserve"> </w:t>
      </w:r>
      <w:r>
        <w:t>k</w:t>
      </w:r>
      <w:r w:rsidRPr="00F216F3">
        <w:t> oznámeným nedostatkům zejména co do rozsahu, četnosti a/nebo kvality plnění je povi</w:t>
      </w:r>
      <w:r>
        <w:t>nen bezodkladně zjednat nápravu.</w:t>
      </w:r>
    </w:p>
    <w:p w:rsidR="00F043FF" w:rsidRDefault="00EE60D7" w:rsidP="00F043FF">
      <w:pPr>
        <w:pStyle w:val="Heading-Number-ContractCzechRadio"/>
      </w:pPr>
      <w:r>
        <w:t xml:space="preserve">Další ustanovení </w:t>
      </w:r>
    </w:p>
    <w:p w:rsidR="00F043FF" w:rsidRDefault="00EE60D7" w:rsidP="00F043FF">
      <w:pPr>
        <w:pStyle w:val="ListNumber-ContractCzechRadio"/>
        <w:jc w:val="both"/>
      </w:pPr>
      <w:r>
        <w:t>Smluvní strany pro vyloučení možných pochybností uvádí následující:</w:t>
      </w:r>
    </w:p>
    <w:p w:rsidR="006E1628" w:rsidRDefault="00EE60D7" w:rsidP="006E1628">
      <w:pPr>
        <w:pStyle w:val="ListLetter-ContractCzechRadio"/>
        <w:jc w:val="both"/>
      </w:pPr>
      <w:r>
        <w:t>s</w:t>
      </w:r>
      <w:r w:rsidRPr="006E1628">
        <w:t>počívá-li dílo v jiném výsledku činnosti, než je zhotovení věci nebo údržba, oprava či úprava věci</w:t>
      </w:r>
      <w:r>
        <w:t xml:space="preserve"> (tzn., že plnění zhotovitele </w:t>
      </w:r>
      <w:r w:rsidR="000C3CDA">
        <w:t xml:space="preserve">spočívá </w:t>
      </w:r>
      <w:r>
        <w:t>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jedná o smlouvu o dílo s nehmotným výsledkem a mimo ustanovení § 2586 a násl. </w:t>
      </w:r>
      <w:r w:rsidR="0060143F">
        <w:t xml:space="preserve">OZ </w:t>
      </w:r>
      <w:r>
        <w:t>se použijí ta</w:t>
      </w:r>
      <w:r w:rsidR="0060143F">
        <w:t>ké ustanovení § 2631 a násl. OZ.</w:t>
      </w:r>
      <w:r>
        <w:t xml:space="preserve"> </w:t>
      </w:r>
      <w:r w:rsidRPr="006E1628">
        <w:t xml:space="preserve">Výsledek činnosti, který je předmětem práva průmyslového nebo jiného duševního vlastnictví, může zhotovitel poskytnout </w:t>
      </w:r>
      <w:r>
        <w:t>pouze objednateli;</w:t>
      </w:r>
    </w:p>
    <w:p w:rsidR="00F043FF" w:rsidRDefault="00EE60D7" w:rsidP="00F043FF">
      <w:pPr>
        <w:pStyle w:val="ListLetter-ContractCzechRadio"/>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rsidR="00441817" w:rsidRDefault="00EE60D7" w:rsidP="00F043FF">
      <w:pPr>
        <w:pStyle w:val="ListLetter-ContractCzechRadio"/>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rsidR="00F805A1" w:rsidRDefault="00EE60D7" w:rsidP="00F805A1">
      <w:pPr>
        <w:pStyle w:val="ListLetter-ContractCzechRadio"/>
        <w:jc w:val="both"/>
      </w:pPr>
      <w:r>
        <w:t>m</w:t>
      </w:r>
      <w:r w:rsidRPr="00F805A1">
        <w:t xml:space="preserve">á-li objednatel opatřit věc k provedení díla, předá ji zhotoviteli v dohodnuté době, jinak bez zbytečného odkladu po uzavření smlouvy. Má se za to, že se cena díla o cenu této věci nesnižuje. </w:t>
      </w:r>
      <w:r>
        <w:t>N</w:t>
      </w:r>
      <w:r w:rsidRPr="00F805A1">
        <w:t xml:space="preserve">eopatří-li objednatel věc včas a neučiní-li tak ani na </w:t>
      </w:r>
      <w:r>
        <w:t xml:space="preserve">opakovanou </w:t>
      </w:r>
      <w:r w:rsidR="00F72AB3">
        <w:t>a prokazatelně doručenou</w:t>
      </w:r>
      <w:r w:rsidR="00F72AB3" w:rsidRPr="00F805A1">
        <w:t xml:space="preserve"> </w:t>
      </w:r>
      <w:r w:rsidRPr="00F805A1">
        <w:t>výzvu zhotovitele v dodatečné přiměřené době, může věc opatřit</w:t>
      </w:r>
      <w:r w:rsidR="00F72AB3">
        <w:t xml:space="preserve"> zhotovitel na účet objednatele, přičemž zhotovitel je povinen objednateli před opatřením věci sdělit písemnou a prokazatelně doručenou formou cenu takovéto věci a stanovit mu přiměřenou lhůtu k vyjádření;</w:t>
      </w:r>
    </w:p>
    <w:p w:rsidR="00F72AB3" w:rsidRDefault="00EE60D7" w:rsidP="002932DA">
      <w:pPr>
        <w:pStyle w:val="ListLetter-ContractCzechRadio"/>
        <w:jc w:val="both"/>
      </w:pPr>
      <w:r>
        <w:t>smluvní strany uvádí, že n</w:t>
      </w:r>
      <w:r w:rsidRPr="002932DA">
        <w:t xml:space="preserve">astane-li zcela mimořádná nepředvídatelná okolnost, která dokončení díla podstatně ztěžuje, </w:t>
      </w:r>
      <w:r>
        <w:t xml:space="preserve">není kterákoli smluvní strana oprávněna požádat soud, aby </w:t>
      </w:r>
      <w:r w:rsidR="007B511B">
        <w:t>podle svého uvážení rozhodl</w:t>
      </w:r>
      <w:r w:rsidRPr="002932DA">
        <w:t xml:space="preserve"> o spravedlivém zvýšení ceny za dílo, anebo o zrušení smlouvy a o tom, jak se </w:t>
      </w:r>
      <w:r w:rsidR="009A49E6">
        <w:t xml:space="preserve">smluvní </w:t>
      </w:r>
      <w:r w:rsidRPr="002932DA">
        <w:t xml:space="preserve">strany vypořádají. </w:t>
      </w:r>
      <w:r>
        <w:t xml:space="preserve">Tímto smluvní strany přebírají </w:t>
      </w:r>
      <w:r w:rsidR="009A49E6">
        <w:t xml:space="preserve">ve smyslu ustanovení § 1765 a násl. OZ </w:t>
      </w:r>
      <w:r w:rsidRPr="002932DA">
        <w:t>nebezpečí změny okolností</w:t>
      </w:r>
      <w:r w:rsidR="0060143F">
        <w:t>.</w:t>
      </w:r>
    </w:p>
    <w:p w:rsidR="00A11BC0" w:rsidRPr="006D0812" w:rsidRDefault="00EE60D7" w:rsidP="00A11BC0">
      <w:pPr>
        <w:pStyle w:val="Heading-Number-ContractCzechRadio"/>
      </w:pPr>
      <w:r w:rsidRPr="006D0812">
        <w:t>Závěrečná ustanovení</w:t>
      </w:r>
    </w:p>
    <w:p w:rsidR="00777278" w:rsidRPr="002E4874" w:rsidRDefault="00EE60D7" w:rsidP="00777278">
      <w:pPr>
        <w:pStyle w:val="ListNumber-ContractCzechRadio"/>
        <w:jc w:val="both"/>
      </w:pPr>
      <w:r w:rsidRPr="002E4874">
        <w:t xml:space="preserve">Tato </w:t>
      </w:r>
      <w:r>
        <w:t>smlouva</w:t>
      </w:r>
      <w:r w:rsidRPr="002E4874">
        <w:t xml:space="preserve"> nabývá platnosti dnem </w:t>
      </w:r>
      <w:r>
        <w:t xml:space="preserve">jejího </w:t>
      </w:r>
      <w:r w:rsidRPr="002E4874">
        <w:t xml:space="preserve">podpisu </w:t>
      </w:r>
      <w:r w:rsidR="008610B8">
        <w:t>oběma</w:t>
      </w:r>
      <w:r w:rsidR="008610B8" w:rsidRPr="002E4874">
        <w:t xml:space="preserve"> </w:t>
      </w:r>
      <w:r>
        <w:t>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w:t>
      </w:r>
      <w:r w:rsidR="000B4DDF">
        <w:rPr>
          <w:rFonts w:cs="Arial"/>
          <w:szCs w:val="20"/>
        </w:rPr>
        <w:t>e</w:t>
      </w:r>
      <w:r>
        <w:rPr>
          <w:rFonts w:cs="Arial"/>
          <w:szCs w:val="20"/>
        </w:rPr>
        <w:t xml:space="preserve"> znění</w:t>
      </w:r>
      <w:r w:rsidR="000B4DDF">
        <w:rPr>
          <w:rFonts w:cs="Arial"/>
          <w:szCs w:val="20"/>
        </w:rPr>
        <w:t xml:space="preserve"> pozdějších předpisů</w:t>
      </w:r>
      <w:r>
        <w:rPr>
          <w:rFonts w:cs="Arial"/>
          <w:szCs w:val="20"/>
        </w:rPr>
        <w:t>.</w:t>
      </w:r>
    </w:p>
    <w:p w:rsidR="00043DF0" w:rsidRPr="006D0812" w:rsidRDefault="00EE60D7"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sidR="002D3ED3">
        <w:rPr>
          <w:rFonts w:eastAsia="Times New Roman" w:cs="Arial"/>
          <w:bCs/>
          <w:kern w:val="32"/>
          <w:szCs w:val="20"/>
        </w:rPr>
        <w:t>OZ</w:t>
      </w:r>
      <w:r>
        <w:rPr>
          <w:rFonts w:eastAsia="Times New Roman" w:cs="Arial"/>
          <w:bCs/>
          <w:kern w:val="32"/>
          <w:szCs w:val="20"/>
        </w:rPr>
        <w:t>.</w:t>
      </w:r>
    </w:p>
    <w:p w:rsidR="00F36299" w:rsidRPr="006D0812" w:rsidRDefault="00EE60D7" w:rsidP="000B4DDF">
      <w:pPr>
        <w:pStyle w:val="ListNumber-ContractCzechRadio"/>
        <w:jc w:val="both"/>
      </w:pPr>
      <w:r w:rsidRPr="006D0812">
        <w:lastRenderedPageBreak/>
        <w:t xml:space="preserve">Tato smlouva je vyhotovena ve </w:t>
      </w:r>
      <w:r w:rsidR="008610B8">
        <w:t>třech</w:t>
      </w:r>
      <w:r w:rsidR="008610B8" w:rsidRPr="006D0812">
        <w:t xml:space="preserve"> </w:t>
      </w:r>
      <w:r w:rsidRPr="006D0812">
        <w:t xml:space="preserve">stejnopisech s platností originálu, z nichž </w:t>
      </w:r>
      <w:r w:rsidR="008610B8">
        <w:t xml:space="preserve">objednatel </w:t>
      </w:r>
      <w:r w:rsidR="002B158A">
        <w:t>obdrží</w:t>
      </w:r>
      <w:r w:rsidR="008610B8">
        <w:t xml:space="preserve"> dva a zhotovitel</w:t>
      </w:r>
      <w:r w:rsidR="002B158A">
        <w:t xml:space="preserve"> </w:t>
      </w:r>
      <w:r w:rsidR="008610B8">
        <w:t>jeden</w:t>
      </w:r>
      <w:r w:rsidRPr="006D0812">
        <w:t>.</w:t>
      </w:r>
      <w:r w:rsidR="0040575D">
        <w:t xml:space="preserve"> V případě, že bude smlouva uzavřena na dálku za využití elektronických prostředků, zašle smluvní strana, je</w:t>
      </w:r>
      <w:r w:rsidR="00595322">
        <w:t>n</w:t>
      </w:r>
      <w:r w:rsidR="0040575D">
        <w:t xml:space="preserve">ž smlouvu podepisuje jako poslední, </w:t>
      </w:r>
      <w:r w:rsidR="00FC186D">
        <w:t xml:space="preserve">jeden </w:t>
      </w:r>
      <w:r w:rsidR="0040575D">
        <w:t>originál smlouvy spolu s jejími přílohami druhé smluvní straně.</w:t>
      </w:r>
    </w:p>
    <w:p w:rsidR="00043DF0" w:rsidRPr="006D0812" w:rsidRDefault="00EE60D7"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3191B">
        <w:rPr>
          <w:rFonts w:cs="Arial"/>
          <w:szCs w:val="20"/>
        </w:rPr>
        <w:t>, ve znění pozdějších předpisů,</w:t>
      </w:r>
      <w:r w:rsidRPr="006D0812">
        <w:rPr>
          <w:rFonts w:cs="Arial"/>
          <w:szCs w:val="20"/>
        </w:rPr>
        <w:t xml:space="preserve"> sjednává jako místně příslušný </w:t>
      </w:r>
      <w:r w:rsidR="0083191B">
        <w:rPr>
          <w:rFonts w:cs="Arial"/>
          <w:szCs w:val="20"/>
        </w:rPr>
        <w:t xml:space="preserve">soud </w:t>
      </w:r>
      <w:r w:rsidRPr="006D0812">
        <w:rPr>
          <w:rFonts w:cs="Arial"/>
          <w:szCs w:val="20"/>
        </w:rPr>
        <w:t xml:space="preserve">obecný soud </w:t>
      </w:r>
      <w:r w:rsidRPr="006D0812">
        <w:t xml:space="preserve">podle sídla </w:t>
      </w:r>
      <w:r w:rsidR="00933FAE">
        <w:t>objednatele</w:t>
      </w:r>
      <w:r w:rsidRPr="006D0812">
        <w:t>.</w:t>
      </w:r>
    </w:p>
    <w:p w:rsidR="00BE6222" w:rsidRPr="006D0812" w:rsidRDefault="00EE60D7" w:rsidP="00010ADE">
      <w:pPr>
        <w:pStyle w:val="ListNumber-ContractCzechRadio"/>
        <w:jc w:val="both"/>
      </w:pPr>
      <w:r w:rsidRPr="006D0812">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w:t>
      </w:r>
      <w:r w:rsidR="0083191B">
        <w:t xml:space="preserve"> OZ</w:t>
      </w:r>
      <w:r w:rsidRPr="006D0812">
        <w:t xml:space="preserve"> po </w:t>
      </w:r>
      <w:r w:rsidR="001558ED">
        <w:t>objednateli</w:t>
      </w:r>
      <w:r w:rsidRPr="006D0812">
        <w:t xml:space="preserve"> požadovat při neuzavření smlouvy náhradu škody.</w:t>
      </w:r>
    </w:p>
    <w:p w:rsidR="003F3AD4" w:rsidRDefault="00EE60D7" w:rsidP="003F3AD4">
      <w:pPr>
        <w:pStyle w:val="ListNumber-ContractCzechRadio"/>
        <w:jc w:val="both"/>
      </w:pPr>
      <w:r>
        <w:t xml:space="preserve">Zhotovitel bere na vědomí, že objednatel je jako zadavatel veřejné zakázky oprávněn v souladu s § 219 </w:t>
      </w:r>
      <w:r w:rsidR="009B78C8">
        <w:t>zákona č. 134/2016 Sb., o zadávání veřejných zakázek</w:t>
      </w:r>
      <w:r w:rsidR="0040575D" w:rsidRPr="00A1527D">
        <w:t xml:space="preserve"> </w:t>
      </w:r>
      <w:r>
        <w:t xml:space="preserve">uveřejnit na profilu zadavatele tuto smlouvu včetně </w:t>
      </w:r>
      <w:r w:rsidR="0040575D">
        <w:t xml:space="preserve">jejích příloh, </w:t>
      </w:r>
      <w:r>
        <w:t>všech jejích změn a dodatků</w:t>
      </w:r>
      <w:r w:rsidR="0040575D">
        <w:t xml:space="preserve"> a</w:t>
      </w:r>
      <w:r>
        <w:t xml:space="preserve"> výši skutečně uhrazené ceny za plnění veřejné zakázky.</w:t>
      </w:r>
    </w:p>
    <w:p w:rsidR="0083191B" w:rsidRPr="005F7C20" w:rsidRDefault="00EE60D7" w:rsidP="005F7C20">
      <w:pPr>
        <w:pStyle w:val="ListNumber-ContractCzechRadio"/>
        <w:numPr>
          <w:ilvl w:val="1"/>
          <w:numId w:val="34"/>
        </w:numPr>
        <w:spacing w:after="0"/>
        <w:jc w:val="both"/>
        <w:rPr>
          <w:rFonts w:cs="Arial"/>
          <w:i/>
          <w:szCs w:val="20"/>
        </w:rPr>
      </w:pPr>
      <w:r w:rsidRPr="0060143F">
        <w:rPr>
          <w:rFonts w:cs="Arial"/>
          <w:szCs w:val="20"/>
        </w:rPr>
        <w:t xml:space="preserve">Tato smlouva včetně jejích příloh a případných změn bude uveřejněna </w:t>
      </w:r>
      <w:r w:rsidR="005F7C20">
        <w:rPr>
          <w:rFonts w:cs="Arial"/>
          <w:szCs w:val="20"/>
        </w:rPr>
        <w:t xml:space="preserve">objednatelem </w:t>
      </w:r>
      <w:r w:rsidRPr="005F7C20">
        <w:rPr>
          <w:rFonts w:cs="Arial"/>
          <w:szCs w:val="20"/>
        </w:rPr>
        <w:t xml:space="preserve">v registru smluv v souladu se </w:t>
      </w:r>
      <w:r w:rsidR="00777278" w:rsidRPr="005F7C20">
        <w:rPr>
          <w:rFonts w:cs="Arial"/>
          <w:szCs w:val="20"/>
        </w:rPr>
        <w:t xml:space="preserve">zákonem </w:t>
      </w:r>
      <w:r w:rsidRPr="005F7C20">
        <w:rPr>
          <w:rFonts w:cs="Arial"/>
          <w:szCs w:val="20"/>
        </w:rPr>
        <w:t xml:space="preserve">o registru smluv. Pokud smlouvu uveřejní v registru smluv zhotovitel, zašle </w:t>
      </w:r>
      <w:r w:rsidR="005F7C20">
        <w:rPr>
          <w:rFonts w:cs="Arial"/>
          <w:szCs w:val="20"/>
        </w:rPr>
        <w:t>objednateli</w:t>
      </w:r>
      <w:r w:rsidRPr="005F7C20">
        <w:rPr>
          <w:rFonts w:cs="Arial"/>
          <w:szCs w:val="20"/>
        </w:rPr>
        <w:t xml:space="preserve"> potvrzení o uveřejnění této smlouvy bez zbytečného odkladu. Tento </w:t>
      </w:r>
      <w:r w:rsidR="0060143F" w:rsidRPr="005F7C20">
        <w:rPr>
          <w:rFonts w:cs="Arial"/>
          <w:szCs w:val="20"/>
        </w:rPr>
        <w:t>odstavec</w:t>
      </w:r>
      <w:r w:rsidRPr="005F7C20">
        <w:rPr>
          <w:rFonts w:cs="Arial"/>
          <w:szCs w:val="20"/>
        </w:rPr>
        <w:t xml:space="preserve"> je samostatnou dohodou smluvních stran oddělitelnou od ostatních ustanovení smlouvy.</w:t>
      </w:r>
    </w:p>
    <w:p w:rsidR="0083191B" w:rsidRPr="0083191B" w:rsidRDefault="0083191B" w:rsidP="0083191B">
      <w:pPr>
        <w:ind w:left="312"/>
        <w:jc w:val="both"/>
        <w:rPr>
          <w:rFonts w:cs="Arial"/>
          <w:szCs w:val="20"/>
        </w:rPr>
      </w:pPr>
    </w:p>
    <w:p w:rsidR="0040575D" w:rsidRDefault="00EE60D7" w:rsidP="007F00D1">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rsidR="00043DF0" w:rsidRPr="006D0812" w:rsidRDefault="00EE60D7" w:rsidP="00043DF0">
      <w:pPr>
        <w:pStyle w:val="ListNumber-ContractCzechRadio"/>
      </w:pPr>
      <w:r w:rsidRPr="006D0812">
        <w:t>Nedílnou součástí této smlouvy je její:</w:t>
      </w:r>
    </w:p>
    <w:p w:rsidR="00043DF0" w:rsidRPr="006D0812" w:rsidRDefault="00EE60D7" w:rsidP="00043DF0">
      <w:pPr>
        <w:pStyle w:val="Heading-Number-ContractCzechRadio"/>
        <w:numPr>
          <w:ilvl w:val="0"/>
          <w:numId w:val="0"/>
        </w:numPr>
        <w:jc w:val="left"/>
        <w:rPr>
          <w:b w:val="0"/>
        </w:rPr>
      </w:pPr>
      <w:r w:rsidRPr="006D0812">
        <w:tab/>
      </w:r>
      <w:r w:rsidR="002932DA">
        <w:rPr>
          <w:b w:val="0"/>
        </w:rPr>
        <w:t xml:space="preserve">Příloha </w:t>
      </w:r>
      <w:r w:rsidR="002D3ED3">
        <w:rPr>
          <w:b w:val="0"/>
        </w:rPr>
        <w:t xml:space="preserve">č. </w:t>
      </w:r>
      <w:r w:rsidR="00954C7D">
        <w:rPr>
          <w:b w:val="0"/>
        </w:rPr>
        <w:t xml:space="preserve">1 </w:t>
      </w:r>
      <w:r w:rsidR="00F8414F" w:rsidRPr="004A7DD9">
        <w:rPr>
          <w:b w:val="0"/>
        </w:rPr>
        <w:t>–</w:t>
      </w:r>
      <w:r w:rsidR="00F8414F">
        <w:t xml:space="preserve"> </w:t>
      </w:r>
      <w:r w:rsidRPr="006D0812">
        <w:rPr>
          <w:b w:val="0"/>
        </w:rPr>
        <w:t xml:space="preserve">Specifikace </w:t>
      </w:r>
      <w:r w:rsidR="00BF05E5">
        <w:rPr>
          <w:b w:val="0"/>
        </w:rPr>
        <w:t>díla</w:t>
      </w:r>
      <w:r w:rsidR="005F7C20">
        <w:rPr>
          <w:b w:val="0"/>
        </w:rPr>
        <w:t xml:space="preserve"> a ceny</w:t>
      </w:r>
      <w:r w:rsidR="0060143F">
        <w:rPr>
          <w:rFonts w:cs="Arial"/>
          <w:b w:val="0"/>
        </w:rPr>
        <w:t>;</w:t>
      </w:r>
    </w:p>
    <w:p w:rsidR="00A11BC0" w:rsidRPr="006D0812" w:rsidRDefault="00EE60D7" w:rsidP="00907FE3">
      <w:pPr>
        <w:pStyle w:val="ListNumber-ContractCzechRadio"/>
        <w:numPr>
          <w:ilvl w:val="0"/>
          <w:numId w:val="0"/>
        </w:numPr>
        <w:tabs>
          <w:tab w:val="clear" w:pos="1247"/>
        </w:tabs>
        <w:ind w:left="1134" w:hanging="850"/>
      </w:pPr>
      <w:r>
        <w:tab/>
        <w:t>Příloha</w:t>
      </w:r>
      <w:r w:rsidR="002D3ED3">
        <w:t xml:space="preserve"> č. </w:t>
      </w:r>
      <w:r w:rsidR="00954C7D">
        <w:t xml:space="preserve">2 </w:t>
      </w:r>
      <w:r w:rsidR="008F2BA6">
        <w:t>–</w:t>
      </w:r>
      <w:r>
        <w:t xml:space="preserve"> </w:t>
      </w:r>
      <w:r w:rsidRPr="004545D6">
        <w:t>Podmínky provádění činností externích osob v objektech ČRo</w:t>
      </w:r>
      <w:r w:rsidR="005F7C20">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9302C0" w:rsidTr="0060143F">
        <w:tc>
          <w:tcPr>
            <w:tcW w:w="4366" w:type="dxa"/>
          </w:tcPr>
          <w:p w:rsidR="00BA16BB" w:rsidRPr="006D0812" w:rsidRDefault="00EE60D7"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ED3D63">
              <w:rPr>
                <w:rFonts w:cs="Arial"/>
                <w:szCs w:val="20"/>
                <w:highlight w:val="lightGray"/>
              </w:rPr>
              <w:t>DOPLNIT]</w:t>
            </w:r>
            <w:r w:rsidRPr="006D0812">
              <w:t xml:space="preserve"> dne </w:t>
            </w:r>
            <w:r w:rsidR="0060143F" w:rsidRPr="0030285D">
              <w:rPr>
                <w:rFonts w:cs="Arial"/>
                <w:szCs w:val="20"/>
              </w:rPr>
              <w:t>[</w:t>
            </w:r>
            <w:r w:rsidR="0060143F" w:rsidRPr="00ED3D63">
              <w:rPr>
                <w:rFonts w:cs="Arial"/>
                <w:szCs w:val="20"/>
                <w:highlight w:val="lightGray"/>
              </w:rPr>
              <w:t>DOPLNIT]</w:t>
            </w:r>
          </w:p>
        </w:tc>
        <w:tc>
          <w:tcPr>
            <w:tcW w:w="4366" w:type="dxa"/>
          </w:tcPr>
          <w:p w:rsidR="00BA16BB" w:rsidRPr="006D0812" w:rsidRDefault="00EE60D7"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9302C0" w:rsidTr="0060143F">
        <w:tc>
          <w:tcPr>
            <w:tcW w:w="4366" w:type="dxa"/>
          </w:tcPr>
          <w:p w:rsidR="00BA16BB" w:rsidRDefault="00EE60D7"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rsidR="0060143F" w:rsidRPr="00ED3D63" w:rsidRDefault="00EE60D7"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ED3D63">
              <w:rPr>
                <w:rFonts w:cs="Arial"/>
                <w:b/>
                <w:szCs w:val="20"/>
                <w:highlight w:val="lightGray"/>
              </w:rPr>
              <w:t>[DOPLNIT JMÉNO A PŘÍJMENÍ</w:t>
            </w:r>
            <w:r w:rsidR="005F7C20" w:rsidRPr="00ED3D63">
              <w:rPr>
                <w:rFonts w:cs="Arial"/>
                <w:b/>
                <w:szCs w:val="20"/>
                <w:highlight w:val="lightGray"/>
              </w:rPr>
              <w:t>]</w:t>
            </w:r>
          </w:p>
          <w:p w:rsidR="0060143F" w:rsidRPr="006D0812" w:rsidRDefault="00EE60D7"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D3D63">
              <w:rPr>
                <w:rFonts w:cs="Arial"/>
                <w:b/>
                <w:szCs w:val="20"/>
                <w:highlight w:val="lightGray"/>
              </w:rPr>
              <w:t>[DOPLNIT FUNKCI]</w:t>
            </w:r>
          </w:p>
        </w:tc>
        <w:tc>
          <w:tcPr>
            <w:tcW w:w="4366" w:type="dxa"/>
          </w:tcPr>
          <w:p w:rsidR="00BA16BB" w:rsidRDefault="00EE60D7"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p w:rsidR="0060143F" w:rsidRPr="0060143F" w:rsidRDefault="00EE60D7"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rsidR="0060143F" w:rsidRPr="006D0812" w:rsidRDefault="00EE60D7"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rsidR="00F6014B" w:rsidRDefault="00F6014B" w:rsidP="00881C56"/>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BC7C0B" w:rsidRDefault="00BC7C0B" w:rsidP="00BC7C0B">
      <w:pPr>
        <w:pStyle w:val="SubjectSpecification-ContractCzechRadio"/>
      </w:pPr>
    </w:p>
    <w:p w:rsidR="00BC7C0B" w:rsidRDefault="00BC7C0B" w:rsidP="00BC7C0B">
      <w:pPr>
        <w:pStyle w:val="SubjectSpecification-ContractCzechRadio"/>
      </w:pPr>
    </w:p>
    <w:p w:rsidR="00954C7D" w:rsidRDefault="00954C7D" w:rsidP="00BC7C0B">
      <w:pPr>
        <w:jc w:val="both"/>
        <w:rPr>
          <w:sz w:val="24"/>
          <w:szCs w:val="20"/>
        </w:rPr>
      </w:pPr>
    </w:p>
    <w:p w:rsidR="009B78C8" w:rsidRDefault="009B78C8" w:rsidP="00BC7C0B">
      <w:pPr>
        <w:jc w:val="both"/>
        <w:rPr>
          <w:sz w:val="24"/>
          <w:szCs w:val="20"/>
        </w:rPr>
      </w:pPr>
    </w:p>
    <w:p w:rsidR="009B78C8" w:rsidRDefault="009B78C8" w:rsidP="00BC7C0B">
      <w:pPr>
        <w:jc w:val="both"/>
        <w:rPr>
          <w:sz w:val="24"/>
          <w:szCs w:val="20"/>
        </w:rPr>
      </w:pPr>
    </w:p>
    <w:p w:rsidR="009B78C8" w:rsidRDefault="009B78C8" w:rsidP="00BC7C0B">
      <w:pPr>
        <w:jc w:val="both"/>
        <w:rPr>
          <w:sz w:val="24"/>
          <w:szCs w:val="20"/>
        </w:rPr>
      </w:pPr>
    </w:p>
    <w:p w:rsidR="00BC7C0B" w:rsidRPr="00ED3D63" w:rsidRDefault="00EE60D7" w:rsidP="00ED3D63">
      <w:pPr>
        <w:jc w:val="center"/>
        <w:rPr>
          <w:b/>
          <w:szCs w:val="20"/>
        </w:rPr>
      </w:pPr>
      <w:r w:rsidRPr="00ED3D63">
        <w:rPr>
          <w:b/>
          <w:szCs w:val="20"/>
        </w:rPr>
        <w:lastRenderedPageBreak/>
        <w:t>PŘÍLOHA Č. 1 - SPECIFIKACE DÍLA A CENY</w:t>
      </w:r>
    </w:p>
    <w:p w:rsidR="00BC7C0B" w:rsidRPr="00BC7C0B" w:rsidRDefault="00BC7C0B" w:rsidP="00BC7C0B">
      <w:pPr>
        <w:pStyle w:val="SubjectSpecification-ContractCzechRadio"/>
      </w:pPr>
    </w:p>
    <w:p w:rsidR="00BC7D6A" w:rsidRDefault="00EE60D7" w:rsidP="00BC7D6A">
      <w:pPr>
        <w:jc w:val="center"/>
      </w:pPr>
      <w:r w:rsidRPr="00541421">
        <w:rPr>
          <w:i/>
        </w:rPr>
        <w:t xml:space="preserve">Obsah této přílohy smlouvy se shoduje s přílohou č. </w:t>
      </w:r>
      <w:r w:rsidR="00ED3D63">
        <w:rPr>
          <w:i/>
        </w:rPr>
        <w:t>5</w:t>
      </w:r>
      <w:r>
        <w:rPr>
          <w:i/>
        </w:rPr>
        <w:t xml:space="preserve"> Výzvy – Technická specifikace a s přílohou č. </w:t>
      </w:r>
      <w:r w:rsidR="00ED3D63">
        <w:rPr>
          <w:i/>
        </w:rPr>
        <w:t>4</w:t>
      </w:r>
      <w:r>
        <w:rPr>
          <w:i/>
        </w:rPr>
        <w:t xml:space="preserve"> Výzvy – Tabulka pro výpočet nabídkové ceny vyplněné účastníkem, s nímž bude smlouva uzavřena.</w:t>
      </w:r>
    </w:p>
    <w:p w:rsidR="00BC7D6A" w:rsidRDefault="00BC7D6A" w:rsidP="00BC7D6A"/>
    <w:p w:rsidR="00051AC8" w:rsidRPr="0060143F" w:rsidRDefault="00EE60D7" w:rsidP="004A7DD9">
      <w:pPr>
        <w:tabs>
          <w:tab w:val="clear" w:pos="312"/>
          <w:tab w:val="clear" w:pos="624"/>
          <w:tab w:val="clear" w:pos="936"/>
          <w:tab w:val="clear" w:pos="1247"/>
          <w:tab w:val="clear" w:pos="1559"/>
          <w:tab w:val="clear" w:pos="1871"/>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b/>
          <w:color w:val="000F37"/>
        </w:rPr>
      </w:pPr>
      <w:r>
        <w:br w:type="page"/>
      </w:r>
    </w:p>
    <w:p w:rsidR="00521329" w:rsidRPr="00414B5D" w:rsidRDefault="00EE60D7" w:rsidP="00521329">
      <w:pPr>
        <w:pStyle w:val="ListNumber-ContractCzechRadio"/>
        <w:numPr>
          <w:ilvl w:val="0"/>
          <w:numId w:val="0"/>
        </w:numPr>
        <w:ind w:left="312" w:hanging="312"/>
        <w:jc w:val="center"/>
        <w:rPr>
          <w:rFonts w:cs="Arial"/>
          <w:b/>
          <w:szCs w:val="20"/>
        </w:rPr>
      </w:pPr>
      <w:r w:rsidRPr="00886B54">
        <w:rPr>
          <w:rFonts w:cs="Arial"/>
          <w:b/>
          <w:szCs w:val="20"/>
        </w:rPr>
        <w:lastRenderedPageBreak/>
        <w:t>PŘÍLOHA</w:t>
      </w:r>
      <w:r>
        <w:rPr>
          <w:rFonts w:cs="Arial"/>
          <w:b/>
          <w:szCs w:val="20"/>
        </w:rPr>
        <w:t xml:space="preserve"> </w:t>
      </w:r>
      <w:r w:rsidR="00D63A68">
        <w:rPr>
          <w:rFonts w:cs="Arial"/>
          <w:b/>
          <w:szCs w:val="20"/>
        </w:rPr>
        <w:t xml:space="preserve">č. </w:t>
      </w:r>
      <w:r w:rsidR="00954C7D">
        <w:rPr>
          <w:rFonts w:cs="Arial"/>
          <w:b/>
          <w:szCs w:val="20"/>
        </w:rPr>
        <w:t xml:space="preserve">2 </w:t>
      </w:r>
      <w:r>
        <w:rPr>
          <w:rFonts w:cs="Arial"/>
          <w:b/>
          <w:szCs w:val="20"/>
        </w:rPr>
        <w:t xml:space="preserve">- </w:t>
      </w:r>
      <w:r w:rsidRPr="00414B5D">
        <w:rPr>
          <w:b/>
        </w:rPr>
        <w:t>PODMÍNKY PROVÁDĚNÍ ČINNOSTÍ EXTERNÍCH OSOB V OBJEKTECH ČRO Z HLEDISKA BEZPEČNOSTI A OCHRANY ZDRAVÍ PŘI PRÁCI, POŽÁRNÍ OCHRANY A OCHRANY ŽIVOTNÍHO PROSTŘEDÍ</w:t>
      </w:r>
    </w:p>
    <w:p w:rsidR="00521329" w:rsidRPr="00521329" w:rsidRDefault="00EE60D7" w:rsidP="00521329">
      <w:pPr>
        <w:pStyle w:val="Heading-Number-ContractCzechRadio"/>
        <w:numPr>
          <w:ilvl w:val="0"/>
          <w:numId w:val="36"/>
        </w:numPr>
        <w:rPr>
          <w:color w:val="auto"/>
        </w:rPr>
      </w:pPr>
      <w:r w:rsidRPr="00521329">
        <w:rPr>
          <w:color w:val="auto"/>
        </w:rPr>
        <w:t>Úvodní ustanovení</w:t>
      </w:r>
    </w:p>
    <w:p w:rsidR="00521329" w:rsidRDefault="00EE60D7" w:rsidP="00521329">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521329" w:rsidRDefault="00EE60D7" w:rsidP="00521329">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rsidR="00521329" w:rsidRDefault="00EE60D7" w:rsidP="00521329">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521329" w:rsidRDefault="00EE60D7" w:rsidP="00521329">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rsidR="00521329" w:rsidRDefault="00EE60D7" w:rsidP="00521329">
      <w:pPr>
        <w:pStyle w:val="Heading-Number-ContractCzechRadio"/>
        <w:rPr>
          <w:color w:val="auto"/>
        </w:rPr>
      </w:pPr>
      <w:r>
        <w:rPr>
          <w:color w:val="auto"/>
        </w:rPr>
        <w:t>Povinnosti externích osob v oblasti BOZP a PO</w:t>
      </w:r>
    </w:p>
    <w:p w:rsidR="00521329" w:rsidRDefault="00EE60D7" w:rsidP="00521329">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rsidR="00521329" w:rsidRDefault="00EE60D7" w:rsidP="00521329">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rsidR="00521329" w:rsidRDefault="00EE60D7" w:rsidP="00521329">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521329" w:rsidRDefault="00EE60D7" w:rsidP="00521329">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521329" w:rsidRDefault="00EE60D7" w:rsidP="00521329">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rsidR="00521329" w:rsidRDefault="00EE60D7" w:rsidP="00521329">
      <w:pPr>
        <w:pStyle w:val="ListNumber-ContractCzechRadio"/>
        <w:jc w:val="both"/>
      </w:pPr>
      <w:r>
        <w:t>Externí osoby odpovídají za odbornou a zdravotní způsobilost svých zaměstnanců včetně svých poddodavatelů.</w:t>
      </w:r>
    </w:p>
    <w:p w:rsidR="00521329" w:rsidRDefault="00EE60D7" w:rsidP="00521329">
      <w:pPr>
        <w:pStyle w:val="ListNumber-ContractCzechRadio"/>
        <w:jc w:val="both"/>
      </w:pPr>
      <w:r>
        <w:t>Externí osoby jsou zejména povinny:</w:t>
      </w:r>
    </w:p>
    <w:p w:rsidR="00521329" w:rsidRDefault="00EE60D7" w:rsidP="00521329">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w:t>
      </w:r>
      <w:r>
        <w:lastRenderedPageBreak/>
        <w:t>je povinna na vyžádání odpovědného zaměstnance předložit doklad o provedení školení dle předchozí věty,</w:t>
      </w:r>
    </w:p>
    <w:p w:rsidR="00521329" w:rsidRDefault="00EE60D7" w:rsidP="00521329">
      <w:pPr>
        <w:pStyle w:val="ListLetter-ContractCzechRadio"/>
        <w:jc w:val="both"/>
      </w:pPr>
      <w:r>
        <w:t>zajistit, aby jejich zaměstnanci nevstupovali do prostor, které nejsou určeny k jejich činnosti,</w:t>
      </w:r>
    </w:p>
    <w:p w:rsidR="00521329" w:rsidRDefault="00EE60D7" w:rsidP="00521329">
      <w:pPr>
        <w:pStyle w:val="ListLetter-ContractCzechRadio"/>
        <w:jc w:val="both"/>
      </w:pPr>
      <w:r>
        <w:t>zajistit označení svých zaměstnanců na pracovních či ochranných oděvech tak, aby bylo zřejmé, že se jedná o externí osoby,</w:t>
      </w:r>
    </w:p>
    <w:p w:rsidR="00521329" w:rsidRDefault="00EE60D7" w:rsidP="00521329">
      <w:pPr>
        <w:pStyle w:val="ListLetter-ContractCzechRadio"/>
        <w:jc w:val="both"/>
      </w:pPr>
      <w:r>
        <w:t>dbát pokynů příslušného odpovědného zaměstnance a jím stanovených bezpečnostních opatření a poskytovat mu potřebnou součinnost,</w:t>
      </w:r>
    </w:p>
    <w:p w:rsidR="00521329" w:rsidRDefault="00EE60D7" w:rsidP="00521329">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rsidR="00521329" w:rsidRDefault="00EE60D7" w:rsidP="00521329">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521329" w:rsidRDefault="00EE60D7" w:rsidP="00521329">
      <w:pPr>
        <w:pStyle w:val="ListLetter-ContractCzechRadio"/>
        <w:jc w:val="both"/>
      </w:pPr>
      <w:r>
        <w:t>zajistit, aby stroje, zařízení, nářadí používané externí osobou nebyla používána v rozporu s bezpečnostními předpisy, čímž se zvyšuje riziko úrazu,</w:t>
      </w:r>
    </w:p>
    <w:p w:rsidR="00521329" w:rsidRDefault="00EE60D7" w:rsidP="00521329">
      <w:pPr>
        <w:pStyle w:val="ListLetter-ContractCzechRadio"/>
        <w:jc w:val="both"/>
      </w:pPr>
      <w:r>
        <w:t>zaměstnanci externích osob jsou povinni se podrobit zkouškám na přítomnost alkoholu či jiných návykových látek prováděnými odpovědným zaměstnancem ČRo,</w:t>
      </w:r>
    </w:p>
    <w:p w:rsidR="00521329" w:rsidRDefault="00EE60D7" w:rsidP="00521329">
      <w:pPr>
        <w:pStyle w:val="ListLetter-ContractCzechRadio"/>
        <w:jc w:val="both"/>
      </w:pPr>
      <w:r>
        <w:t xml:space="preserve">v případě mimořádné události (havarijního stavu, evakuace apod.) je externí osoba povinna uposlechnout příkazu odpovědného zaměstnance ČRo, </w:t>
      </w:r>
    </w:p>
    <w:p w:rsidR="00521329" w:rsidRDefault="00EE60D7" w:rsidP="00521329">
      <w:pPr>
        <w:pStyle w:val="ListLetter-ContractCzechRadio"/>
        <w:jc w:val="both"/>
      </w:pPr>
      <w:r>
        <w:t>trvale udržovat volné a nezatarasené únikové cesty a komunikace včetně vymezených prostorů před elektrickými rozvaděči,</w:t>
      </w:r>
    </w:p>
    <w:p w:rsidR="00521329" w:rsidRDefault="00EE60D7" w:rsidP="00521329">
      <w:pPr>
        <w:pStyle w:val="ListLetter-ContractCzechRadio"/>
        <w:jc w:val="both"/>
      </w:pPr>
      <w:r>
        <w:t>zajistit, aby zaměstnanci externí osoby používali ochranné pracovní prostředky a ochranné zařízení strojů zabraňujících či snižujících nebezpečí vzniku úrazu,</w:t>
      </w:r>
    </w:p>
    <w:p w:rsidR="00521329" w:rsidRDefault="00EE60D7" w:rsidP="00521329">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rsidR="00521329" w:rsidRDefault="00EE60D7" w:rsidP="00521329">
      <w:pPr>
        <w:pStyle w:val="ListLetter-ContractCzechRadio"/>
        <w:jc w:val="both"/>
      </w:pPr>
      <w:r>
        <w:t>počínat si tak, aby svým jednáním nezavdaly příčinu ke vzniku požáru, výbuchu, ohrožení života nebo škody na majetku,</w:t>
      </w:r>
    </w:p>
    <w:p w:rsidR="00521329" w:rsidRDefault="00EE60D7" w:rsidP="00521329">
      <w:pPr>
        <w:pStyle w:val="ListLetter-ContractCzechRadio"/>
        <w:jc w:val="both"/>
      </w:pPr>
      <w:r>
        <w:t>dodržovat zákaz kouření v objektech ČRo s výjimkou k tomu určených prostorů,</w:t>
      </w:r>
    </w:p>
    <w:p w:rsidR="00521329" w:rsidRDefault="00EE60D7" w:rsidP="00521329">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521329" w:rsidRDefault="00EE60D7" w:rsidP="00521329">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521329" w:rsidRDefault="00EE60D7" w:rsidP="00521329">
      <w:pPr>
        <w:pStyle w:val="Heading-Number-ContractCzechRadio"/>
        <w:rPr>
          <w:color w:val="auto"/>
        </w:rPr>
      </w:pPr>
      <w:r>
        <w:rPr>
          <w:color w:val="auto"/>
        </w:rPr>
        <w:lastRenderedPageBreak/>
        <w:t>Povinnosti externích osob v oblasti ŽP</w:t>
      </w:r>
    </w:p>
    <w:p w:rsidR="00521329" w:rsidRDefault="00EE60D7" w:rsidP="00521329">
      <w:pPr>
        <w:pStyle w:val="ListNumber-ContractCzechRadio"/>
        <w:jc w:val="both"/>
      </w:pPr>
      <w:r>
        <w:t xml:space="preserve">Externí osoby jsou povinny dodržovat veškerá ustanovení obecně závazných právních předpisů v oblasti ochrany ŽP a zejména z. č. </w:t>
      </w:r>
      <w:r w:rsidR="001D77F1">
        <w:t>541</w:t>
      </w:r>
      <w:r>
        <w:t>/</w:t>
      </w:r>
      <w:r w:rsidR="001D77F1">
        <w:t xml:space="preserve">2020 </w:t>
      </w:r>
      <w:r>
        <w:t xml:space="preserve">Sb., o odpadech. Případné sankce uložené orgány státní správy spojené s porušením legislativy ze strany externí osoby, ponese externí osoba. </w:t>
      </w:r>
    </w:p>
    <w:p w:rsidR="00521329" w:rsidRDefault="00EE60D7" w:rsidP="00521329">
      <w:pPr>
        <w:pStyle w:val="ListNumber-ContractCzechRadio"/>
        <w:jc w:val="both"/>
      </w:pPr>
      <w:r>
        <w:t>Externí osoby jsou zejména povinny:</w:t>
      </w:r>
    </w:p>
    <w:p w:rsidR="00521329" w:rsidRDefault="00EE60D7" w:rsidP="00521329">
      <w:pPr>
        <w:pStyle w:val="ListLetter-ContractCzechRadio"/>
        <w:jc w:val="both"/>
      </w:pPr>
      <w:r>
        <w:t>nakládat s odpady, které vznikly v důsledku jejich činnosti v souladu s právními předpisy,</w:t>
      </w:r>
    </w:p>
    <w:p w:rsidR="00521329" w:rsidRDefault="00EE60D7" w:rsidP="00521329">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521329" w:rsidRDefault="00EE60D7" w:rsidP="00521329">
      <w:pPr>
        <w:pStyle w:val="ListLetter-ContractCzechRadio"/>
        <w:jc w:val="both"/>
      </w:pPr>
      <w:r>
        <w:t>neznečišťovat komunikace a nepoškozovat zeleň,</w:t>
      </w:r>
    </w:p>
    <w:p w:rsidR="00521329" w:rsidRDefault="00EE60D7" w:rsidP="00521329">
      <w:pPr>
        <w:pStyle w:val="ListLetter-ContractCzechRadio"/>
        <w:jc w:val="both"/>
      </w:pPr>
      <w:r>
        <w:t>zajistit likvidaci obalů dle platných právních předpisů.</w:t>
      </w:r>
    </w:p>
    <w:p w:rsidR="00521329" w:rsidRDefault="00EE60D7" w:rsidP="00521329">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521329" w:rsidRDefault="00EE60D7" w:rsidP="00521329">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521329" w:rsidRDefault="00EE60D7" w:rsidP="00521329">
      <w:pPr>
        <w:pStyle w:val="Heading-Number-ContractCzechRadio"/>
        <w:rPr>
          <w:color w:val="auto"/>
        </w:rPr>
      </w:pPr>
      <w:r>
        <w:rPr>
          <w:color w:val="auto"/>
        </w:rPr>
        <w:t>Ostatní ustanovení</w:t>
      </w:r>
    </w:p>
    <w:p w:rsidR="00521329" w:rsidRDefault="00EE60D7" w:rsidP="00521329">
      <w:pPr>
        <w:pStyle w:val="ListNumber-ContractCzechRadio"/>
        <w:jc w:val="both"/>
      </w:pPr>
      <w:r>
        <w:t xml:space="preserve">Fotografování a natáčení je v objektech ČRo zakázáno, ledaže s tím vyslovil souhlas generální ředitel, nebo jeho pověřený zástupce. </w:t>
      </w:r>
    </w:p>
    <w:p w:rsidR="00521329" w:rsidRDefault="00521329" w:rsidP="00521329">
      <w:pPr>
        <w:tabs>
          <w:tab w:val="clear" w:pos="312"/>
          <w:tab w:val="clear" w:pos="624"/>
          <w:tab w:val="left" w:pos="708"/>
        </w:tabs>
        <w:spacing w:line="240" w:lineRule="auto"/>
        <w:rPr>
          <w:rFonts w:cs="Arial"/>
          <w:szCs w:val="20"/>
        </w:rPr>
      </w:pPr>
    </w:p>
    <w:p w:rsidR="00521329" w:rsidRDefault="00521329" w:rsidP="00521329">
      <w:pPr>
        <w:tabs>
          <w:tab w:val="clear" w:pos="312"/>
          <w:tab w:val="clear" w:pos="624"/>
          <w:tab w:val="left" w:pos="708"/>
        </w:tabs>
        <w:spacing w:line="240" w:lineRule="auto"/>
        <w:rPr>
          <w:rFonts w:cs="Arial"/>
          <w:szCs w:val="20"/>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Pr="00B43746" w:rsidRDefault="00521329" w:rsidP="00521329">
      <w:pPr>
        <w:pStyle w:val="SubjectSpecification-ContractCzechRadio"/>
      </w:pPr>
    </w:p>
    <w:p w:rsidR="00521329" w:rsidRDefault="00521329" w:rsidP="00521329"/>
    <w:p w:rsidR="00521329" w:rsidRPr="0023258C" w:rsidRDefault="00521329" w:rsidP="00E53743">
      <w:pPr>
        <w:pStyle w:val="ListNumber-ContractCzechRadio"/>
        <w:numPr>
          <w:ilvl w:val="0"/>
          <w:numId w:val="0"/>
        </w:numPr>
      </w:pPr>
    </w:p>
    <w:sectPr w:rsidR="00521329"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7A8B" w:rsidRDefault="001C7A8B">
      <w:pPr>
        <w:spacing w:line="240" w:lineRule="auto"/>
      </w:pPr>
      <w:r>
        <w:separator/>
      </w:r>
    </w:p>
  </w:endnote>
  <w:endnote w:type="continuationSeparator" w:id="0">
    <w:p w:rsidR="001C7A8B" w:rsidRDefault="001C7A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ADF" w:rsidRDefault="00EE60D7">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0ADF" w:rsidRPr="00727BE2" w:rsidRDefault="001C7A8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52097" w:rsidRPr="00727BE2">
                                <w:rPr>
                                  <w:rStyle w:val="slostrnky"/>
                                </w:rPr>
                                <w:fldChar w:fldCharType="begin"/>
                              </w:r>
                              <w:r w:rsidR="00D52097" w:rsidRPr="00727BE2">
                                <w:rPr>
                                  <w:rStyle w:val="slostrnky"/>
                                </w:rPr>
                                <w:instrText xml:space="preserve"> PAGE   \* MERGEFORMAT </w:instrText>
                              </w:r>
                              <w:r w:rsidR="00D52097" w:rsidRPr="00727BE2">
                                <w:rPr>
                                  <w:rStyle w:val="slostrnky"/>
                                </w:rPr>
                                <w:fldChar w:fldCharType="separate"/>
                              </w:r>
                              <w:r w:rsidR="00F54F62">
                                <w:rPr>
                                  <w:rStyle w:val="slostrnky"/>
                                  <w:noProof/>
                                </w:rPr>
                                <w:t>2</w:t>
                              </w:r>
                              <w:r w:rsidR="00D52097" w:rsidRPr="00727BE2">
                                <w:rPr>
                                  <w:rStyle w:val="slostrnky"/>
                                </w:rPr>
                                <w:fldChar w:fldCharType="end"/>
                              </w:r>
                              <w:r w:rsidR="00D52097" w:rsidRPr="00727BE2">
                                <w:rPr>
                                  <w:rStyle w:val="slostrnky"/>
                                </w:rPr>
                                <w:t xml:space="preserve"> / </w:t>
                              </w:r>
                              <w:r w:rsidR="005E1042">
                                <w:rPr>
                                  <w:rStyle w:val="slostrnky"/>
                                  <w:noProof/>
                                </w:rPr>
                                <w:fldChar w:fldCharType="begin"/>
                              </w:r>
                              <w:r w:rsidR="005E1042">
                                <w:rPr>
                                  <w:rStyle w:val="slostrnky"/>
                                  <w:noProof/>
                                </w:rPr>
                                <w:instrText xml:space="preserve"> NUMPAGES   \* MERGEFORMAT </w:instrText>
                              </w:r>
                              <w:r w:rsidR="005E1042">
                                <w:rPr>
                                  <w:rStyle w:val="slostrnky"/>
                                  <w:noProof/>
                                </w:rPr>
                                <w:fldChar w:fldCharType="separate"/>
                              </w:r>
                              <w:ins w:id="1" w:author="Pavel Svoboda" w:date="2024-06-11T16:44:00Z">
                                <w:r w:rsidR="00F54F62">
                                  <w:rPr>
                                    <w:rStyle w:val="slostrnky"/>
                                    <w:noProof/>
                                  </w:rPr>
                                  <w:t>15</w:t>
                                </w:r>
                              </w:ins>
                              <w:del w:id="2" w:author="Pavel Svoboda" w:date="2024-06-11T16:41:00Z">
                                <w:r w:rsidR="00F54F62" w:rsidDel="00F54F62">
                                  <w:rPr>
                                    <w:rStyle w:val="slostrnky"/>
                                    <w:noProof/>
                                  </w:rPr>
                                  <w:delText>15</w:delText>
                                </w:r>
                              </w:del>
                              <w:r w:rsidR="005E1042">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0F0ADF" w:rsidRPr="00727BE2" w:rsidRDefault="001C7A8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52097" w:rsidRPr="00727BE2">
                          <w:rPr>
                            <w:rStyle w:val="slostrnky"/>
                          </w:rPr>
                          <w:fldChar w:fldCharType="begin"/>
                        </w:r>
                        <w:r w:rsidR="00D52097" w:rsidRPr="00727BE2">
                          <w:rPr>
                            <w:rStyle w:val="slostrnky"/>
                          </w:rPr>
                          <w:instrText xml:space="preserve"> PAGE   \* MERGEFORMAT </w:instrText>
                        </w:r>
                        <w:r w:rsidR="00D52097" w:rsidRPr="00727BE2">
                          <w:rPr>
                            <w:rStyle w:val="slostrnky"/>
                          </w:rPr>
                          <w:fldChar w:fldCharType="separate"/>
                        </w:r>
                        <w:r w:rsidR="00F54F62">
                          <w:rPr>
                            <w:rStyle w:val="slostrnky"/>
                            <w:noProof/>
                          </w:rPr>
                          <w:t>2</w:t>
                        </w:r>
                        <w:r w:rsidR="00D52097" w:rsidRPr="00727BE2">
                          <w:rPr>
                            <w:rStyle w:val="slostrnky"/>
                          </w:rPr>
                          <w:fldChar w:fldCharType="end"/>
                        </w:r>
                        <w:r w:rsidR="00D52097" w:rsidRPr="00727BE2">
                          <w:rPr>
                            <w:rStyle w:val="slostrnky"/>
                          </w:rPr>
                          <w:t xml:space="preserve"> / </w:t>
                        </w:r>
                        <w:r w:rsidR="005E1042">
                          <w:rPr>
                            <w:rStyle w:val="slostrnky"/>
                            <w:noProof/>
                          </w:rPr>
                          <w:fldChar w:fldCharType="begin"/>
                        </w:r>
                        <w:r w:rsidR="005E1042">
                          <w:rPr>
                            <w:rStyle w:val="slostrnky"/>
                            <w:noProof/>
                          </w:rPr>
                          <w:instrText xml:space="preserve"> NUMPAGES   \* MERGEFORMAT </w:instrText>
                        </w:r>
                        <w:r w:rsidR="005E1042">
                          <w:rPr>
                            <w:rStyle w:val="slostrnky"/>
                            <w:noProof/>
                          </w:rPr>
                          <w:fldChar w:fldCharType="separate"/>
                        </w:r>
                        <w:ins w:id="3" w:author="Pavel Svoboda" w:date="2024-06-11T16:44:00Z">
                          <w:r w:rsidR="00F54F62">
                            <w:rPr>
                              <w:rStyle w:val="slostrnky"/>
                              <w:noProof/>
                            </w:rPr>
                            <w:t>15</w:t>
                          </w:r>
                        </w:ins>
                        <w:del w:id="4" w:author="Pavel Svoboda" w:date="2024-06-11T16:41:00Z">
                          <w:r w:rsidR="00F54F62" w:rsidDel="00F54F62">
                            <w:rPr>
                              <w:rStyle w:val="slostrnky"/>
                              <w:noProof/>
                            </w:rPr>
                            <w:delText>15</w:delText>
                          </w:r>
                        </w:del>
                        <w:r w:rsidR="005E1042">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ADF" w:rsidRPr="00B5596D" w:rsidRDefault="00EE60D7" w:rsidP="00B5596D">
    <w:pPr>
      <w:pStyle w:val="Zpat"/>
    </w:pPr>
    <w:r>
      <w:rPr>
        <w:noProof/>
        <w:lang w:eastAsia="cs-CZ"/>
      </w:rPr>
      <mc:AlternateContent>
        <mc:Choice Requires="wps">
          <w:drawing>
            <wp:anchor distT="0" distB="0" distL="114300" distR="114300" simplePos="0" relativeHeight="251659776"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0ADF" w:rsidRPr="00727BE2" w:rsidRDefault="001C7A8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52097" w:rsidRPr="00727BE2">
                                <w:rPr>
                                  <w:rStyle w:val="slostrnky"/>
                                </w:rPr>
                                <w:fldChar w:fldCharType="begin"/>
                              </w:r>
                              <w:r w:rsidR="00D52097" w:rsidRPr="00727BE2">
                                <w:rPr>
                                  <w:rStyle w:val="slostrnky"/>
                                </w:rPr>
                                <w:instrText xml:space="preserve"> PAGE   \* MERGEFORMAT </w:instrText>
                              </w:r>
                              <w:r w:rsidR="00D52097" w:rsidRPr="00727BE2">
                                <w:rPr>
                                  <w:rStyle w:val="slostrnky"/>
                                </w:rPr>
                                <w:fldChar w:fldCharType="separate"/>
                              </w:r>
                              <w:r w:rsidR="00F54F62">
                                <w:rPr>
                                  <w:rStyle w:val="slostrnky"/>
                                  <w:noProof/>
                                </w:rPr>
                                <w:t>1</w:t>
                              </w:r>
                              <w:r w:rsidR="00D52097" w:rsidRPr="00727BE2">
                                <w:rPr>
                                  <w:rStyle w:val="slostrnky"/>
                                </w:rPr>
                                <w:fldChar w:fldCharType="end"/>
                              </w:r>
                              <w:r w:rsidR="00D52097" w:rsidRPr="00727BE2">
                                <w:rPr>
                                  <w:rStyle w:val="slostrnky"/>
                                </w:rPr>
                                <w:t xml:space="preserve"> / </w:t>
                              </w:r>
                              <w:r w:rsidR="005E1042">
                                <w:rPr>
                                  <w:rStyle w:val="slostrnky"/>
                                  <w:noProof/>
                                </w:rPr>
                                <w:fldChar w:fldCharType="begin"/>
                              </w:r>
                              <w:r w:rsidR="005E1042">
                                <w:rPr>
                                  <w:rStyle w:val="slostrnky"/>
                                  <w:noProof/>
                                </w:rPr>
                                <w:instrText xml:space="preserve"> NUMPAGES   \* MERGEFORMAT </w:instrText>
                              </w:r>
                              <w:r w:rsidR="005E1042">
                                <w:rPr>
                                  <w:rStyle w:val="slostrnky"/>
                                  <w:noProof/>
                                </w:rPr>
                                <w:fldChar w:fldCharType="separate"/>
                              </w:r>
                              <w:ins w:id="5" w:author="Pavel Svoboda" w:date="2024-06-11T16:44:00Z">
                                <w:r w:rsidR="00F54F62">
                                  <w:rPr>
                                    <w:rStyle w:val="slostrnky"/>
                                    <w:noProof/>
                                  </w:rPr>
                                  <w:t>15</w:t>
                                </w:r>
                              </w:ins>
                              <w:del w:id="6" w:author="Pavel Svoboda" w:date="2024-06-11T16:41:00Z">
                                <w:r w:rsidR="00F54F62" w:rsidDel="00F54F62">
                                  <w:rPr>
                                    <w:rStyle w:val="slostrnky"/>
                                    <w:noProof/>
                                  </w:rPr>
                                  <w:delText>15</w:delText>
                                </w:r>
                              </w:del>
                              <w:r w:rsidR="005E1042">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0F0ADF" w:rsidRPr="00727BE2" w:rsidRDefault="001C7A8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52097" w:rsidRPr="00727BE2">
                          <w:rPr>
                            <w:rStyle w:val="slostrnky"/>
                          </w:rPr>
                          <w:fldChar w:fldCharType="begin"/>
                        </w:r>
                        <w:r w:rsidR="00D52097" w:rsidRPr="00727BE2">
                          <w:rPr>
                            <w:rStyle w:val="slostrnky"/>
                          </w:rPr>
                          <w:instrText xml:space="preserve"> PAGE   \* MERGEFORMAT </w:instrText>
                        </w:r>
                        <w:r w:rsidR="00D52097" w:rsidRPr="00727BE2">
                          <w:rPr>
                            <w:rStyle w:val="slostrnky"/>
                          </w:rPr>
                          <w:fldChar w:fldCharType="separate"/>
                        </w:r>
                        <w:r w:rsidR="00F54F62">
                          <w:rPr>
                            <w:rStyle w:val="slostrnky"/>
                            <w:noProof/>
                          </w:rPr>
                          <w:t>1</w:t>
                        </w:r>
                        <w:r w:rsidR="00D52097" w:rsidRPr="00727BE2">
                          <w:rPr>
                            <w:rStyle w:val="slostrnky"/>
                          </w:rPr>
                          <w:fldChar w:fldCharType="end"/>
                        </w:r>
                        <w:r w:rsidR="00D52097" w:rsidRPr="00727BE2">
                          <w:rPr>
                            <w:rStyle w:val="slostrnky"/>
                          </w:rPr>
                          <w:t xml:space="preserve"> / </w:t>
                        </w:r>
                        <w:r w:rsidR="005E1042">
                          <w:rPr>
                            <w:rStyle w:val="slostrnky"/>
                            <w:noProof/>
                          </w:rPr>
                          <w:fldChar w:fldCharType="begin"/>
                        </w:r>
                        <w:r w:rsidR="005E1042">
                          <w:rPr>
                            <w:rStyle w:val="slostrnky"/>
                            <w:noProof/>
                          </w:rPr>
                          <w:instrText xml:space="preserve"> NUMPAGES   \* MERGEFORMAT </w:instrText>
                        </w:r>
                        <w:r w:rsidR="005E1042">
                          <w:rPr>
                            <w:rStyle w:val="slostrnky"/>
                            <w:noProof/>
                          </w:rPr>
                          <w:fldChar w:fldCharType="separate"/>
                        </w:r>
                        <w:ins w:id="7" w:author="Pavel Svoboda" w:date="2024-06-11T16:44:00Z">
                          <w:r w:rsidR="00F54F62">
                            <w:rPr>
                              <w:rStyle w:val="slostrnky"/>
                              <w:noProof/>
                            </w:rPr>
                            <w:t>15</w:t>
                          </w:r>
                        </w:ins>
                        <w:del w:id="8" w:author="Pavel Svoboda" w:date="2024-06-11T16:41:00Z">
                          <w:r w:rsidR="00F54F62" w:rsidDel="00F54F62">
                            <w:rPr>
                              <w:rStyle w:val="slostrnky"/>
                              <w:noProof/>
                            </w:rPr>
                            <w:delText>15</w:delText>
                          </w:r>
                        </w:del>
                        <w:r w:rsidR="005E1042">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7A8B" w:rsidRDefault="001C7A8B">
      <w:pPr>
        <w:spacing w:line="240" w:lineRule="auto"/>
      </w:pPr>
      <w:r>
        <w:separator/>
      </w:r>
    </w:p>
  </w:footnote>
  <w:footnote w:type="continuationSeparator" w:id="0">
    <w:p w:rsidR="001C7A8B" w:rsidRDefault="001C7A8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ADF" w:rsidRDefault="00EE60D7">
    <w:pPr>
      <w:pStyle w:val="Zhlav"/>
    </w:pPr>
    <w:r>
      <w:rPr>
        <w:noProof/>
        <w:lang w:eastAsia="cs-CZ"/>
      </w:rPr>
      <w:drawing>
        <wp:anchor distT="0" distB="0" distL="114300" distR="114300" simplePos="0" relativeHeight="251658752"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0ADF" w:rsidRDefault="00EE60D7"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0F0ADF" w:rsidRPr="00321BCC" w:rsidRDefault="00EE60D7"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0F0ADF" w:rsidRPr="00321BCC" w:rsidRDefault="00EE60D7"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6F12A660">
      <w:start w:val="1"/>
      <w:numFmt w:val="upperLetter"/>
      <w:lvlText w:val="%1.)"/>
      <w:lvlJc w:val="left"/>
      <w:pPr>
        <w:ind w:left="672" w:hanging="360"/>
      </w:pPr>
      <w:rPr>
        <w:rFonts w:hint="default"/>
      </w:rPr>
    </w:lvl>
    <w:lvl w:ilvl="1" w:tplc="4588DD44" w:tentative="1">
      <w:start w:val="1"/>
      <w:numFmt w:val="lowerLetter"/>
      <w:lvlText w:val="%2."/>
      <w:lvlJc w:val="left"/>
      <w:pPr>
        <w:ind w:left="1392" w:hanging="360"/>
      </w:pPr>
    </w:lvl>
    <w:lvl w:ilvl="2" w:tplc="02A2653A" w:tentative="1">
      <w:start w:val="1"/>
      <w:numFmt w:val="lowerRoman"/>
      <w:lvlText w:val="%3."/>
      <w:lvlJc w:val="right"/>
      <w:pPr>
        <w:ind w:left="2112" w:hanging="180"/>
      </w:pPr>
    </w:lvl>
    <w:lvl w:ilvl="3" w:tplc="CD7EF7E8" w:tentative="1">
      <w:start w:val="1"/>
      <w:numFmt w:val="decimal"/>
      <w:lvlText w:val="%4."/>
      <w:lvlJc w:val="left"/>
      <w:pPr>
        <w:ind w:left="2832" w:hanging="360"/>
      </w:pPr>
    </w:lvl>
    <w:lvl w:ilvl="4" w:tplc="05B4226E" w:tentative="1">
      <w:start w:val="1"/>
      <w:numFmt w:val="lowerLetter"/>
      <w:lvlText w:val="%5."/>
      <w:lvlJc w:val="left"/>
      <w:pPr>
        <w:ind w:left="3552" w:hanging="360"/>
      </w:pPr>
    </w:lvl>
    <w:lvl w:ilvl="5" w:tplc="46DE1432" w:tentative="1">
      <w:start w:val="1"/>
      <w:numFmt w:val="lowerRoman"/>
      <w:lvlText w:val="%6."/>
      <w:lvlJc w:val="right"/>
      <w:pPr>
        <w:ind w:left="4272" w:hanging="180"/>
      </w:pPr>
    </w:lvl>
    <w:lvl w:ilvl="6" w:tplc="3462E682" w:tentative="1">
      <w:start w:val="1"/>
      <w:numFmt w:val="decimal"/>
      <w:lvlText w:val="%7."/>
      <w:lvlJc w:val="left"/>
      <w:pPr>
        <w:ind w:left="4992" w:hanging="360"/>
      </w:pPr>
    </w:lvl>
    <w:lvl w:ilvl="7" w:tplc="86BC7AC8" w:tentative="1">
      <w:start w:val="1"/>
      <w:numFmt w:val="lowerLetter"/>
      <w:lvlText w:val="%8."/>
      <w:lvlJc w:val="left"/>
      <w:pPr>
        <w:ind w:left="5712" w:hanging="360"/>
      </w:pPr>
    </w:lvl>
    <w:lvl w:ilvl="8" w:tplc="C3B69E46"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BB507034">
      <w:start w:val="1"/>
      <w:numFmt w:val="lowerLetter"/>
      <w:lvlText w:val="%1)"/>
      <w:lvlJc w:val="left"/>
      <w:pPr>
        <w:ind w:left="720" w:hanging="360"/>
      </w:pPr>
    </w:lvl>
    <w:lvl w:ilvl="1" w:tplc="E46CC84C">
      <w:start w:val="1"/>
      <w:numFmt w:val="lowerLetter"/>
      <w:lvlText w:val="%2."/>
      <w:lvlJc w:val="left"/>
      <w:pPr>
        <w:ind w:left="1440" w:hanging="360"/>
      </w:pPr>
    </w:lvl>
    <w:lvl w:ilvl="2" w:tplc="C1CC27DC">
      <w:start w:val="1"/>
      <w:numFmt w:val="lowerRoman"/>
      <w:lvlText w:val="%3."/>
      <w:lvlJc w:val="right"/>
      <w:pPr>
        <w:ind w:left="2160" w:hanging="180"/>
      </w:pPr>
    </w:lvl>
    <w:lvl w:ilvl="3" w:tplc="7944AC14">
      <w:start w:val="1"/>
      <w:numFmt w:val="decimal"/>
      <w:lvlText w:val="%4."/>
      <w:lvlJc w:val="left"/>
      <w:pPr>
        <w:ind w:left="2880" w:hanging="360"/>
      </w:pPr>
    </w:lvl>
    <w:lvl w:ilvl="4" w:tplc="1ACC8804">
      <w:start w:val="1"/>
      <w:numFmt w:val="lowerLetter"/>
      <w:lvlText w:val="%5."/>
      <w:lvlJc w:val="left"/>
      <w:pPr>
        <w:ind w:left="3600" w:hanging="360"/>
      </w:pPr>
    </w:lvl>
    <w:lvl w:ilvl="5" w:tplc="888CD0D8">
      <w:start w:val="1"/>
      <w:numFmt w:val="lowerRoman"/>
      <w:lvlText w:val="%6."/>
      <w:lvlJc w:val="right"/>
      <w:pPr>
        <w:ind w:left="4320" w:hanging="180"/>
      </w:pPr>
    </w:lvl>
    <w:lvl w:ilvl="6" w:tplc="81900F16">
      <w:start w:val="1"/>
      <w:numFmt w:val="decimal"/>
      <w:lvlText w:val="%7."/>
      <w:lvlJc w:val="left"/>
      <w:pPr>
        <w:ind w:left="5040" w:hanging="360"/>
      </w:pPr>
    </w:lvl>
    <w:lvl w:ilvl="7" w:tplc="2F46110A">
      <w:start w:val="1"/>
      <w:numFmt w:val="lowerLetter"/>
      <w:lvlText w:val="%8."/>
      <w:lvlJc w:val="left"/>
      <w:pPr>
        <w:ind w:left="5760" w:hanging="360"/>
      </w:pPr>
    </w:lvl>
    <w:lvl w:ilvl="8" w:tplc="F20A2BD4">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EC0AB9E2">
      <w:start w:val="1"/>
      <w:numFmt w:val="bullet"/>
      <w:lvlText w:val=""/>
      <w:lvlJc w:val="left"/>
      <w:pPr>
        <w:tabs>
          <w:tab w:val="num" w:pos="1080"/>
        </w:tabs>
        <w:ind w:left="1080" w:hanging="360"/>
      </w:pPr>
      <w:rPr>
        <w:rFonts w:ascii="Wingdings" w:hAnsi="Wingdings" w:hint="default"/>
      </w:rPr>
    </w:lvl>
    <w:lvl w:ilvl="1" w:tplc="8E32835E" w:tentative="1">
      <w:start w:val="1"/>
      <w:numFmt w:val="bullet"/>
      <w:lvlText w:val="o"/>
      <w:lvlJc w:val="left"/>
      <w:pPr>
        <w:tabs>
          <w:tab w:val="num" w:pos="1800"/>
        </w:tabs>
        <w:ind w:left="1800" w:hanging="360"/>
      </w:pPr>
      <w:rPr>
        <w:rFonts w:ascii="Courier New" w:hAnsi="Courier New" w:cs="Courier New" w:hint="default"/>
      </w:rPr>
    </w:lvl>
    <w:lvl w:ilvl="2" w:tplc="21AC0F5C" w:tentative="1">
      <w:start w:val="1"/>
      <w:numFmt w:val="bullet"/>
      <w:lvlText w:val=""/>
      <w:lvlJc w:val="left"/>
      <w:pPr>
        <w:tabs>
          <w:tab w:val="num" w:pos="2520"/>
        </w:tabs>
        <w:ind w:left="2520" w:hanging="360"/>
      </w:pPr>
      <w:rPr>
        <w:rFonts w:ascii="Wingdings" w:hAnsi="Wingdings" w:hint="default"/>
      </w:rPr>
    </w:lvl>
    <w:lvl w:ilvl="3" w:tplc="B922C0DC" w:tentative="1">
      <w:start w:val="1"/>
      <w:numFmt w:val="bullet"/>
      <w:lvlText w:val=""/>
      <w:lvlJc w:val="left"/>
      <w:pPr>
        <w:tabs>
          <w:tab w:val="num" w:pos="3240"/>
        </w:tabs>
        <w:ind w:left="3240" w:hanging="360"/>
      </w:pPr>
      <w:rPr>
        <w:rFonts w:ascii="Symbol" w:hAnsi="Symbol" w:hint="default"/>
      </w:rPr>
    </w:lvl>
    <w:lvl w:ilvl="4" w:tplc="35D0CCD4" w:tentative="1">
      <w:start w:val="1"/>
      <w:numFmt w:val="bullet"/>
      <w:lvlText w:val="o"/>
      <w:lvlJc w:val="left"/>
      <w:pPr>
        <w:tabs>
          <w:tab w:val="num" w:pos="3960"/>
        </w:tabs>
        <w:ind w:left="3960" w:hanging="360"/>
      </w:pPr>
      <w:rPr>
        <w:rFonts w:ascii="Courier New" w:hAnsi="Courier New" w:cs="Courier New" w:hint="default"/>
      </w:rPr>
    </w:lvl>
    <w:lvl w:ilvl="5" w:tplc="89AC31E8" w:tentative="1">
      <w:start w:val="1"/>
      <w:numFmt w:val="bullet"/>
      <w:lvlText w:val=""/>
      <w:lvlJc w:val="left"/>
      <w:pPr>
        <w:tabs>
          <w:tab w:val="num" w:pos="4680"/>
        </w:tabs>
        <w:ind w:left="4680" w:hanging="360"/>
      </w:pPr>
      <w:rPr>
        <w:rFonts w:ascii="Wingdings" w:hAnsi="Wingdings" w:hint="default"/>
      </w:rPr>
    </w:lvl>
    <w:lvl w:ilvl="6" w:tplc="F2DC8184" w:tentative="1">
      <w:start w:val="1"/>
      <w:numFmt w:val="bullet"/>
      <w:lvlText w:val=""/>
      <w:lvlJc w:val="left"/>
      <w:pPr>
        <w:tabs>
          <w:tab w:val="num" w:pos="5400"/>
        </w:tabs>
        <w:ind w:left="5400" w:hanging="360"/>
      </w:pPr>
      <w:rPr>
        <w:rFonts w:ascii="Symbol" w:hAnsi="Symbol" w:hint="default"/>
      </w:rPr>
    </w:lvl>
    <w:lvl w:ilvl="7" w:tplc="073AA280" w:tentative="1">
      <w:start w:val="1"/>
      <w:numFmt w:val="bullet"/>
      <w:lvlText w:val="o"/>
      <w:lvlJc w:val="left"/>
      <w:pPr>
        <w:tabs>
          <w:tab w:val="num" w:pos="6120"/>
        </w:tabs>
        <w:ind w:left="6120" w:hanging="360"/>
      </w:pPr>
      <w:rPr>
        <w:rFonts w:ascii="Courier New" w:hAnsi="Courier New" w:cs="Courier New" w:hint="default"/>
      </w:rPr>
    </w:lvl>
    <w:lvl w:ilvl="8" w:tplc="77FEC976"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4"/>
  </w:num>
  <w:num w:numId="31">
    <w:abstractNumId w:val="16"/>
  </w:num>
  <w:num w:numId="3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ascii="Arial" w:eastAsia="Calibri" w:hAnsi="Arial" w:cs="Arial"/>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vel Svoboda">
    <w15:presenceInfo w15:providerId="None" w15:userId="Pavel Svobo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F9F"/>
    <w:rsid w:val="00004EC0"/>
    <w:rsid w:val="00010ADE"/>
    <w:rsid w:val="00013BC9"/>
    <w:rsid w:val="00014646"/>
    <w:rsid w:val="000173A9"/>
    <w:rsid w:val="00023F8E"/>
    <w:rsid w:val="00027476"/>
    <w:rsid w:val="000305B2"/>
    <w:rsid w:val="00034222"/>
    <w:rsid w:val="00037AA8"/>
    <w:rsid w:val="00042502"/>
    <w:rsid w:val="00042AD5"/>
    <w:rsid w:val="00043DF0"/>
    <w:rsid w:val="00051AC8"/>
    <w:rsid w:val="000525B3"/>
    <w:rsid w:val="00054223"/>
    <w:rsid w:val="00056986"/>
    <w:rsid w:val="00065C32"/>
    <w:rsid w:val="00066D16"/>
    <w:rsid w:val="000847CF"/>
    <w:rsid w:val="00087478"/>
    <w:rsid w:val="00092B9A"/>
    <w:rsid w:val="000A44DD"/>
    <w:rsid w:val="000A7405"/>
    <w:rsid w:val="000B37A4"/>
    <w:rsid w:val="000B4DDF"/>
    <w:rsid w:val="000B6591"/>
    <w:rsid w:val="000C16A3"/>
    <w:rsid w:val="000C1B5F"/>
    <w:rsid w:val="000C3CDA"/>
    <w:rsid w:val="000C6C97"/>
    <w:rsid w:val="000D1195"/>
    <w:rsid w:val="000D28AB"/>
    <w:rsid w:val="000D3CA7"/>
    <w:rsid w:val="000D58E5"/>
    <w:rsid w:val="000D6AB4"/>
    <w:rsid w:val="000E259A"/>
    <w:rsid w:val="000E46B9"/>
    <w:rsid w:val="000E707B"/>
    <w:rsid w:val="000F0ADF"/>
    <w:rsid w:val="000F3B25"/>
    <w:rsid w:val="000F605C"/>
    <w:rsid w:val="00100883"/>
    <w:rsid w:val="00106A74"/>
    <w:rsid w:val="00107439"/>
    <w:rsid w:val="00130D21"/>
    <w:rsid w:val="00137AB9"/>
    <w:rsid w:val="001471B1"/>
    <w:rsid w:val="001558ED"/>
    <w:rsid w:val="00160D3A"/>
    <w:rsid w:val="001616CD"/>
    <w:rsid w:val="001624ED"/>
    <w:rsid w:val="001652C1"/>
    <w:rsid w:val="00165B15"/>
    <w:rsid w:val="00166126"/>
    <w:rsid w:val="0017517B"/>
    <w:rsid w:val="00175327"/>
    <w:rsid w:val="00182D39"/>
    <w:rsid w:val="0018311B"/>
    <w:rsid w:val="0018715E"/>
    <w:rsid w:val="00193556"/>
    <w:rsid w:val="00196C92"/>
    <w:rsid w:val="001A235B"/>
    <w:rsid w:val="001B2B2A"/>
    <w:rsid w:val="001B37A8"/>
    <w:rsid w:val="001B621F"/>
    <w:rsid w:val="001C2B09"/>
    <w:rsid w:val="001C2C10"/>
    <w:rsid w:val="001C316E"/>
    <w:rsid w:val="001C6469"/>
    <w:rsid w:val="001C7A8B"/>
    <w:rsid w:val="001D77F1"/>
    <w:rsid w:val="001E0A94"/>
    <w:rsid w:val="001F15D7"/>
    <w:rsid w:val="001F475A"/>
    <w:rsid w:val="001F6409"/>
    <w:rsid w:val="001F7BD1"/>
    <w:rsid w:val="0020093F"/>
    <w:rsid w:val="002015E7"/>
    <w:rsid w:val="00202C70"/>
    <w:rsid w:val="00204CBF"/>
    <w:rsid w:val="00211FA7"/>
    <w:rsid w:val="00214A85"/>
    <w:rsid w:val="00223546"/>
    <w:rsid w:val="002254B4"/>
    <w:rsid w:val="00225A57"/>
    <w:rsid w:val="0023258C"/>
    <w:rsid w:val="0024237E"/>
    <w:rsid w:val="002514DD"/>
    <w:rsid w:val="002663BF"/>
    <w:rsid w:val="00274011"/>
    <w:rsid w:val="002746D0"/>
    <w:rsid w:val="002748B7"/>
    <w:rsid w:val="00285C59"/>
    <w:rsid w:val="00286492"/>
    <w:rsid w:val="002877A1"/>
    <w:rsid w:val="002932DA"/>
    <w:rsid w:val="00294342"/>
    <w:rsid w:val="00295A22"/>
    <w:rsid w:val="0029741D"/>
    <w:rsid w:val="002A4CCF"/>
    <w:rsid w:val="002A69C1"/>
    <w:rsid w:val="002B1565"/>
    <w:rsid w:val="002B158A"/>
    <w:rsid w:val="002B6091"/>
    <w:rsid w:val="002C6C32"/>
    <w:rsid w:val="002D03F1"/>
    <w:rsid w:val="002D3ED3"/>
    <w:rsid w:val="002D44EA"/>
    <w:rsid w:val="002D4C12"/>
    <w:rsid w:val="002E187A"/>
    <w:rsid w:val="002E47CD"/>
    <w:rsid w:val="002E4874"/>
    <w:rsid w:val="002E5E94"/>
    <w:rsid w:val="002F0971"/>
    <w:rsid w:val="002F0D46"/>
    <w:rsid w:val="002F0E90"/>
    <w:rsid w:val="002F2BF0"/>
    <w:rsid w:val="002F691A"/>
    <w:rsid w:val="002F76B9"/>
    <w:rsid w:val="00301ACB"/>
    <w:rsid w:val="0030285D"/>
    <w:rsid w:val="00304C54"/>
    <w:rsid w:val="003073CB"/>
    <w:rsid w:val="0032045C"/>
    <w:rsid w:val="00321BCC"/>
    <w:rsid w:val="00330E46"/>
    <w:rsid w:val="00335F41"/>
    <w:rsid w:val="003406EF"/>
    <w:rsid w:val="00342ADF"/>
    <w:rsid w:val="00353A57"/>
    <w:rsid w:val="00363B6A"/>
    <w:rsid w:val="00372D0D"/>
    <w:rsid w:val="003742B2"/>
    <w:rsid w:val="00374550"/>
    <w:rsid w:val="00374638"/>
    <w:rsid w:val="00376A27"/>
    <w:rsid w:val="00376CD7"/>
    <w:rsid w:val="00377956"/>
    <w:rsid w:val="003811C2"/>
    <w:rsid w:val="00386EE0"/>
    <w:rsid w:val="003914F3"/>
    <w:rsid w:val="0039431B"/>
    <w:rsid w:val="003960FE"/>
    <w:rsid w:val="00396EC9"/>
    <w:rsid w:val="003A1915"/>
    <w:rsid w:val="003A1E25"/>
    <w:rsid w:val="003A409B"/>
    <w:rsid w:val="003B04A4"/>
    <w:rsid w:val="003B1FB1"/>
    <w:rsid w:val="003B20A3"/>
    <w:rsid w:val="003B24ED"/>
    <w:rsid w:val="003C0573"/>
    <w:rsid w:val="003C2711"/>
    <w:rsid w:val="003C5F49"/>
    <w:rsid w:val="003D2286"/>
    <w:rsid w:val="003D46E6"/>
    <w:rsid w:val="003D5FC4"/>
    <w:rsid w:val="003E3489"/>
    <w:rsid w:val="003F0A33"/>
    <w:rsid w:val="003F3AD4"/>
    <w:rsid w:val="004004EC"/>
    <w:rsid w:val="00400DAA"/>
    <w:rsid w:val="00402DC4"/>
    <w:rsid w:val="0040575D"/>
    <w:rsid w:val="00414B5D"/>
    <w:rsid w:val="0041566C"/>
    <w:rsid w:val="0041571E"/>
    <w:rsid w:val="00420BB5"/>
    <w:rsid w:val="00421F3D"/>
    <w:rsid w:val="00427653"/>
    <w:rsid w:val="00432E30"/>
    <w:rsid w:val="00434FCA"/>
    <w:rsid w:val="004351F1"/>
    <w:rsid w:val="00435556"/>
    <w:rsid w:val="004362C6"/>
    <w:rsid w:val="004374A1"/>
    <w:rsid w:val="00441817"/>
    <w:rsid w:val="00446BF8"/>
    <w:rsid w:val="0044705E"/>
    <w:rsid w:val="0045245F"/>
    <w:rsid w:val="00452B29"/>
    <w:rsid w:val="004545D6"/>
    <w:rsid w:val="00455E05"/>
    <w:rsid w:val="00465783"/>
    <w:rsid w:val="00465A99"/>
    <w:rsid w:val="004675A8"/>
    <w:rsid w:val="00470A4E"/>
    <w:rsid w:val="00475FFB"/>
    <w:rsid w:val="004765CF"/>
    <w:rsid w:val="0048303B"/>
    <w:rsid w:val="00485B5D"/>
    <w:rsid w:val="00485E78"/>
    <w:rsid w:val="004A383D"/>
    <w:rsid w:val="004A5974"/>
    <w:rsid w:val="004A65F5"/>
    <w:rsid w:val="004A79EC"/>
    <w:rsid w:val="004A7DD9"/>
    <w:rsid w:val="004B34BA"/>
    <w:rsid w:val="004B6A02"/>
    <w:rsid w:val="004C02AA"/>
    <w:rsid w:val="004C32A5"/>
    <w:rsid w:val="004C3C3B"/>
    <w:rsid w:val="004C4241"/>
    <w:rsid w:val="004C7A0B"/>
    <w:rsid w:val="004E3862"/>
    <w:rsid w:val="004E4BAF"/>
    <w:rsid w:val="004F05E8"/>
    <w:rsid w:val="00503B1F"/>
    <w:rsid w:val="00507768"/>
    <w:rsid w:val="00513E43"/>
    <w:rsid w:val="00515E62"/>
    <w:rsid w:val="00521329"/>
    <w:rsid w:val="005264A9"/>
    <w:rsid w:val="005265A3"/>
    <w:rsid w:val="00531AB5"/>
    <w:rsid w:val="00533961"/>
    <w:rsid w:val="0053622F"/>
    <w:rsid w:val="00536578"/>
    <w:rsid w:val="00540F2C"/>
    <w:rsid w:val="00541421"/>
    <w:rsid w:val="005420E3"/>
    <w:rsid w:val="00557B1C"/>
    <w:rsid w:val="00557B5B"/>
    <w:rsid w:val="0056339C"/>
    <w:rsid w:val="00565B8F"/>
    <w:rsid w:val="00581EA0"/>
    <w:rsid w:val="00586062"/>
    <w:rsid w:val="00595322"/>
    <w:rsid w:val="005A1156"/>
    <w:rsid w:val="005A384C"/>
    <w:rsid w:val="005A7C11"/>
    <w:rsid w:val="005B12EC"/>
    <w:rsid w:val="005B5AFE"/>
    <w:rsid w:val="005C7732"/>
    <w:rsid w:val="005D1AE8"/>
    <w:rsid w:val="005D2AA8"/>
    <w:rsid w:val="005D4C3A"/>
    <w:rsid w:val="005D59C5"/>
    <w:rsid w:val="005E1042"/>
    <w:rsid w:val="005E2061"/>
    <w:rsid w:val="005E5533"/>
    <w:rsid w:val="005E636D"/>
    <w:rsid w:val="005E67B4"/>
    <w:rsid w:val="005F0E69"/>
    <w:rsid w:val="005F379F"/>
    <w:rsid w:val="005F76D6"/>
    <w:rsid w:val="005F7C20"/>
    <w:rsid w:val="0060143F"/>
    <w:rsid w:val="00605AD7"/>
    <w:rsid w:val="00606C9E"/>
    <w:rsid w:val="00610D0E"/>
    <w:rsid w:val="00622E04"/>
    <w:rsid w:val="006311D4"/>
    <w:rsid w:val="006338AA"/>
    <w:rsid w:val="00635C1F"/>
    <w:rsid w:val="006378BF"/>
    <w:rsid w:val="00640153"/>
    <w:rsid w:val="006426C3"/>
    <w:rsid w:val="00643418"/>
    <w:rsid w:val="00643791"/>
    <w:rsid w:val="006446F7"/>
    <w:rsid w:val="00647CE2"/>
    <w:rsid w:val="0065041B"/>
    <w:rsid w:val="00670762"/>
    <w:rsid w:val="006736E0"/>
    <w:rsid w:val="00681E96"/>
    <w:rsid w:val="00682904"/>
    <w:rsid w:val="00696BF9"/>
    <w:rsid w:val="006A2D5B"/>
    <w:rsid w:val="006A425C"/>
    <w:rsid w:val="006C306A"/>
    <w:rsid w:val="006D0812"/>
    <w:rsid w:val="006D648C"/>
    <w:rsid w:val="006E136F"/>
    <w:rsid w:val="006E14A6"/>
    <w:rsid w:val="006E1628"/>
    <w:rsid w:val="006E2A41"/>
    <w:rsid w:val="006E30C3"/>
    <w:rsid w:val="006E75D2"/>
    <w:rsid w:val="006F2373"/>
    <w:rsid w:val="006F2664"/>
    <w:rsid w:val="006F3D05"/>
    <w:rsid w:val="006F4A91"/>
    <w:rsid w:val="00702602"/>
    <w:rsid w:val="007043A1"/>
    <w:rsid w:val="00704F7D"/>
    <w:rsid w:val="00714287"/>
    <w:rsid w:val="007220A3"/>
    <w:rsid w:val="007236C0"/>
    <w:rsid w:val="00724446"/>
    <w:rsid w:val="00726D8E"/>
    <w:rsid w:val="00727BE2"/>
    <w:rsid w:val="007305AC"/>
    <w:rsid w:val="00731E1C"/>
    <w:rsid w:val="007323B7"/>
    <w:rsid w:val="00735834"/>
    <w:rsid w:val="00740542"/>
    <w:rsid w:val="00742CA3"/>
    <w:rsid w:val="007445B7"/>
    <w:rsid w:val="007454A2"/>
    <w:rsid w:val="00747635"/>
    <w:rsid w:val="0075635A"/>
    <w:rsid w:val="007634DE"/>
    <w:rsid w:val="00771C75"/>
    <w:rsid w:val="00777278"/>
    <w:rsid w:val="00777305"/>
    <w:rsid w:val="00787D5C"/>
    <w:rsid w:val="0079034E"/>
    <w:rsid w:val="007904EC"/>
    <w:rsid w:val="007905DD"/>
    <w:rsid w:val="007A0E70"/>
    <w:rsid w:val="007A2D76"/>
    <w:rsid w:val="007A6939"/>
    <w:rsid w:val="007B4DB4"/>
    <w:rsid w:val="007B511B"/>
    <w:rsid w:val="007B763B"/>
    <w:rsid w:val="007C5A0C"/>
    <w:rsid w:val="007D5CDF"/>
    <w:rsid w:val="007D65C7"/>
    <w:rsid w:val="007E24B3"/>
    <w:rsid w:val="007E33D2"/>
    <w:rsid w:val="007F00D1"/>
    <w:rsid w:val="007F7A88"/>
    <w:rsid w:val="0080004F"/>
    <w:rsid w:val="00812173"/>
    <w:rsid w:val="008126EE"/>
    <w:rsid w:val="0083191B"/>
    <w:rsid w:val="008439A0"/>
    <w:rsid w:val="00845735"/>
    <w:rsid w:val="0084627F"/>
    <w:rsid w:val="008519AB"/>
    <w:rsid w:val="00851BEB"/>
    <w:rsid w:val="00855526"/>
    <w:rsid w:val="00855F0E"/>
    <w:rsid w:val="008610B8"/>
    <w:rsid w:val="00863B95"/>
    <w:rsid w:val="00864BA3"/>
    <w:rsid w:val="008661B0"/>
    <w:rsid w:val="00871A7B"/>
    <w:rsid w:val="008755CA"/>
    <w:rsid w:val="00876868"/>
    <w:rsid w:val="0088047D"/>
    <w:rsid w:val="00881C56"/>
    <w:rsid w:val="00882671"/>
    <w:rsid w:val="00884C6F"/>
    <w:rsid w:val="00886466"/>
    <w:rsid w:val="00886488"/>
    <w:rsid w:val="00886B54"/>
    <w:rsid w:val="008873D8"/>
    <w:rsid w:val="00890C65"/>
    <w:rsid w:val="00891DFD"/>
    <w:rsid w:val="0089200D"/>
    <w:rsid w:val="00892610"/>
    <w:rsid w:val="00893F0D"/>
    <w:rsid w:val="008A1633"/>
    <w:rsid w:val="008A6669"/>
    <w:rsid w:val="008B37AC"/>
    <w:rsid w:val="008B4B49"/>
    <w:rsid w:val="008B5686"/>
    <w:rsid w:val="008B633F"/>
    <w:rsid w:val="008B7902"/>
    <w:rsid w:val="008C1650"/>
    <w:rsid w:val="008C44FA"/>
    <w:rsid w:val="008C4BF7"/>
    <w:rsid w:val="008C6FEE"/>
    <w:rsid w:val="008C7E8B"/>
    <w:rsid w:val="008D14F1"/>
    <w:rsid w:val="008D1F83"/>
    <w:rsid w:val="008D203C"/>
    <w:rsid w:val="008D23A4"/>
    <w:rsid w:val="008D2658"/>
    <w:rsid w:val="008D4999"/>
    <w:rsid w:val="008D66A5"/>
    <w:rsid w:val="008E7D48"/>
    <w:rsid w:val="008E7FC3"/>
    <w:rsid w:val="008F1852"/>
    <w:rsid w:val="008F2BA6"/>
    <w:rsid w:val="008F36D1"/>
    <w:rsid w:val="008F7E57"/>
    <w:rsid w:val="00900A72"/>
    <w:rsid w:val="00907FE3"/>
    <w:rsid w:val="00911493"/>
    <w:rsid w:val="00922C57"/>
    <w:rsid w:val="00924A31"/>
    <w:rsid w:val="00926396"/>
    <w:rsid w:val="009302C0"/>
    <w:rsid w:val="00933FAE"/>
    <w:rsid w:val="0093623E"/>
    <w:rsid w:val="009403C9"/>
    <w:rsid w:val="00940875"/>
    <w:rsid w:val="00943A75"/>
    <w:rsid w:val="00947F4C"/>
    <w:rsid w:val="00951CC1"/>
    <w:rsid w:val="00952002"/>
    <w:rsid w:val="00953C54"/>
    <w:rsid w:val="00954C7D"/>
    <w:rsid w:val="00956D19"/>
    <w:rsid w:val="0096095D"/>
    <w:rsid w:val="00960BBB"/>
    <w:rsid w:val="009705FA"/>
    <w:rsid w:val="00973895"/>
    <w:rsid w:val="00973F47"/>
    <w:rsid w:val="00974D57"/>
    <w:rsid w:val="00977112"/>
    <w:rsid w:val="009869CB"/>
    <w:rsid w:val="009918E8"/>
    <w:rsid w:val="009A00D3"/>
    <w:rsid w:val="009A093A"/>
    <w:rsid w:val="009A1AF3"/>
    <w:rsid w:val="009A2A7B"/>
    <w:rsid w:val="009A49E6"/>
    <w:rsid w:val="009A6791"/>
    <w:rsid w:val="009B41DC"/>
    <w:rsid w:val="009B6E96"/>
    <w:rsid w:val="009B78C8"/>
    <w:rsid w:val="009C3344"/>
    <w:rsid w:val="009C5B0E"/>
    <w:rsid w:val="009D19E8"/>
    <w:rsid w:val="009D2E73"/>
    <w:rsid w:val="009D40D1"/>
    <w:rsid w:val="009D5FE5"/>
    <w:rsid w:val="009E0266"/>
    <w:rsid w:val="009E6A5E"/>
    <w:rsid w:val="009F1F54"/>
    <w:rsid w:val="009F26C7"/>
    <w:rsid w:val="009F4674"/>
    <w:rsid w:val="009F63FA"/>
    <w:rsid w:val="009F6969"/>
    <w:rsid w:val="009F725B"/>
    <w:rsid w:val="009F7CCA"/>
    <w:rsid w:val="00A006BB"/>
    <w:rsid w:val="00A00CC8"/>
    <w:rsid w:val="00A03C12"/>
    <w:rsid w:val="00A0556E"/>
    <w:rsid w:val="00A062A6"/>
    <w:rsid w:val="00A10251"/>
    <w:rsid w:val="00A11BC0"/>
    <w:rsid w:val="00A1527D"/>
    <w:rsid w:val="00A160B5"/>
    <w:rsid w:val="00A20089"/>
    <w:rsid w:val="00A202CF"/>
    <w:rsid w:val="00A25703"/>
    <w:rsid w:val="00A334CB"/>
    <w:rsid w:val="00A35CE0"/>
    <w:rsid w:val="00A36286"/>
    <w:rsid w:val="00A37442"/>
    <w:rsid w:val="00A41BEC"/>
    <w:rsid w:val="00A41EDF"/>
    <w:rsid w:val="00A51F4A"/>
    <w:rsid w:val="00A53EE0"/>
    <w:rsid w:val="00A57352"/>
    <w:rsid w:val="00A60AB1"/>
    <w:rsid w:val="00A64680"/>
    <w:rsid w:val="00A70DDB"/>
    <w:rsid w:val="00A722F5"/>
    <w:rsid w:val="00A74492"/>
    <w:rsid w:val="00A7525E"/>
    <w:rsid w:val="00A811F3"/>
    <w:rsid w:val="00A8412E"/>
    <w:rsid w:val="00A908A4"/>
    <w:rsid w:val="00A93C16"/>
    <w:rsid w:val="00AA2C68"/>
    <w:rsid w:val="00AA305B"/>
    <w:rsid w:val="00AB1E80"/>
    <w:rsid w:val="00AB345B"/>
    <w:rsid w:val="00AB5003"/>
    <w:rsid w:val="00AB5D02"/>
    <w:rsid w:val="00AC5DEB"/>
    <w:rsid w:val="00AD3095"/>
    <w:rsid w:val="00AD382A"/>
    <w:rsid w:val="00AD68DA"/>
    <w:rsid w:val="00AE00C0"/>
    <w:rsid w:val="00AE0987"/>
    <w:rsid w:val="00AE4715"/>
    <w:rsid w:val="00AE5C7C"/>
    <w:rsid w:val="00AF32E6"/>
    <w:rsid w:val="00AF6E44"/>
    <w:rsid w:val="00B00B4C"/>
    <w:rsid w:val="00B01A51"/>
    <w:rsid w:val="00B04A01"/>
    <w:rsid w:val="00B063F5"/>
    <w:rsid w:val="00B101D7"/>
    <w:rsid w:val="00B13943"/>
    <w:rsid w:val="00B2112B"/>
    <w:rsid w:val="00B25F23"/>
    <w:rsid w:val="00B33F4A"/>
    <w:rsid w:val="00B36031"/>
    <w:rsid w:val="00B43746"/>
    <w:rsid w:val="00B53633"/>
    <w:rsid w:val="00B54E8D"/>
    <w:rsid w:val="00B5596D"/>
    <w:rsid w:val="00B612F1"/>
    <w:rsid w:val="00B62703"/>
    <w:rsid w:val="00B6387D"/>
    <w:rsid w:val="00B63CDB"/>
    <w:rsid w:val="00B67C45"/>
    <w:rsid w:val="00B826E5"/>
    <w:rsid w:val="00B8342C"/>
    <w:rsid w:val="00B87816"/>
    <w:rsid w:val="00BA0DE0"/>
    <w:rsid w:val="00BA16BB"/>
    <w:rsid w:val="00BA2D68"/>
    <w:rsid w:val="00BA4F7F"/>
    <w:rsid w:val="00BB044F"/>
    <w:rsid w:val="00BB745F"/>
    <w:rsid w:val="00BC0050"/>
    <w:rsid w:val="00BC1D89"/>
    <w:rsid w:val="00BC7C0B"/>
    <w:rsid w:val="00BC7D6A"/>
    <w:rsid w:val="00BD3AB0"/>
    <w:rsid w:val="00BD53CD"/>
    <w:rsid w:val="00BE0575"/>
    <w:rsid w:val="00BE0F1D"/>
    <w:rsid w:val="00BE28B7"/>
    <w:rsid w:val="00BE6222"/>
    <w:rsid w:val="00BE6AFE"/>
    <w:rsid w:val="00BF05E5"/>
    <w:rsid w:val="00BF1450"/>
    <w:rsid w:val="00C02CBA"/>
    <w:rsid w:val="00C0494E"/>
    <w:rsid w:val="00C11D8C"/>
    <w:rsid w:val="00C15263"/>
    <w:rsid w:val="00C16261"/>
    <w:rsid w:val="00C245F7"/>
    <w:rsid w:val="00C27CBE"/>
    <w:rsid w:val="00C348E1"/>
    <w:rsid w:val="00C46566"/>
    <w:rsid w:val="00C52283"/>
    <w:rsid w:val="00C542A6"/>
    <w:rsid w:val="00C55596"/>
    <w:rsid w:val="00C61062"/>
    <w:rsid w:val="00C670F0"/>
    <w:rsid w:val="00C71EB7"/>
    <w:rsid w:val="00C7321C"/>
    <w:rsid w:val="00C73AFB"/>
    <w:rsid w:val="00C74B6B"/>
    <w:rsid w:val="00C7676F"/>
    <w:rsid w:val="00C80297"/>
    <w:rsid w:val="00C87878"/>
    <w:rsid w:val="00C93817"/>
    <w:rsid w:val="00C9493F"/>
    <w:rsid w:val="00C94987"/>
    <w:rsid w:val="00CA1071"/>
    <w:rsid w:val="00CB12DA"/>
    <w:rsid w:val="00CB68FD"/>
    <w:rsid w:val="00CB6A30"/>
    <w:rsid w:val="00CC09AD"/>
    <w:rsid w:val="00CC5D3A"/>
    <w:rsid w:val="00CD17E8"/>
    <w:rsid w:val="00CD2F41"/>
    <w:rsid w:val="00CD573A"/>
    <w:rsid w:val="00CD7EF3"/>
    <w:rsid w:val="00CE0A08"/>
    <w:rsid w:val="00CE2DE6"/>
    <w:rsid w:val="00CE33E4"/>
    <w:rsid w:val="00CF2EDD"/>
    <w:rsid w:val="00D136A8"/>
    <w:rsid w:val="00D14011"/>
    <w:rsid w:val="00D207E3"/>
    <w:rsid w:val="00D34B52"/>
    <w:rsid w:val="00D36374"/>
    <w:rsid w:val="00D437F8"/>
    <w:rsid w:val="00D43A77"/>
    <w:rsid w:val="00D50ADA"/>
    <w:rsid w:val="00D52097"/>
    <w:rsid w:val="00D569E2"/>
    <w:rsid w:val="00D63A68"/>
    <w:rsid w:val="00D6512D"/>
    <w:rsid w:val="00D653A8"/>
    <w:rsid w:val="00D66C2E"/>
    <w:rsid w:val="00D70342"/>
    <w:rsid w:val="00D73EC2"/>
    <w:rsid w:val="00D74A75"/>
    <w:rsid w:val="00D77D03"/>
    <w:rsid w:val="00D821C0"/>
    <w:rsid w:val="00D82EC2"/>
    <w:rsid w:val="00D938A0"/>
    <w:rsid w:val="00DA3832"/>
    <w:rsid w:val="00DB2CC5"/>
    <w:rsid w:val="00DB5E8D"/>
    <w:rsid w:val="00DB7B2B"/>
    <w:rsid w:val="00DC2783"/>
    <w:rsid w:val="00DC6B65"/>
    <w:rsid w:val="00DD42A0"/>
    <w:rsid w:val="00DD5D11"/>
    <w:rsid w:val="00DE000D"/>
    <w:rsid w:val="00DF2A48"/>
    <w:rsid w:val="00E02CC8"/>
    <w:rsid w:val="00E07F55"/>
    <w:rsid w:val="00E106D2"/>
    <w:rsid w:val="00E12F0D"/>
    <w:rsid w:val="00E152DE"/>
    <w:rsid w:val="00E20606"/>
    <w:rsid w:val="00E35CB3"/>
    <w:rsid w:val="00E40B22"/>
    <w:rsid w:val="00E41313"/>
    <w:rsid w:val="00E45332"/>
    <w:rsid w:val="00E4753C"/>
    <w:rsid w:val="00E53743"/>
    <w:rsid w:val="00E620BE"/>
    <w:rsid w:val="00E7736A"/>
    <w:rsid w:val="00E813CD"/>
    <w:rsid w:val="00E862D4"/>
    <w:rsid w:val="00E910C3"/>
    <w:rsid w:val="00E95197"/>
    <w:rsid w:val="00E954DF"/>
    <w:rsid w:val="00E975BB"/>
    <w:rsid w:val="00EA0F47"/>
    <w:rsid w:val="00EA1E80"/>
    <w:rsid w:val="00EA4E34"/>
    <w:rsid w:val="00EA6347"/>
    <w:rsid w:val="00EA7753"/>
    <w:rsid w:val="00EB277B"/>
    <w:rsid w:val="00EB2EC1"/>
    <w:rsid w:val="00EB72F8"/>
    <w:rsid w:val="00EB789E"/>
    <w:rsid w:val="00EC3137"/>
    <w:rsid w:val="00EC4042"/>
    <w:rsid w:val="00ED0373"/>
    <w:rsid w:val="00ED3D63"/>
    <w:rsid w:val="00EE5321"/>
    <w:rsid w:val="00EE60D7"/>
    <w:rsid w:val="00EF1E86"/>
    <w:rsid w:val="00EF3A33"/>
    <w:rsid w:val="00F025F7"/>
    <w:rsid w:val="00F043FF"/>
    <w:rsid w:val="00F04994"/>
    <w:rsid w:val="00F144D3"/>
    <w:rsid w:val="00F16577"/>
    <w:rsid w:val="00F216F3"/>
    <w:rsid w:val="00F2183B"/>
    <w:rsid w:val="00F24B5A"/>
    <w:rsid w:val="00F31AB7"/>
    <w:rsid w:val="00F3269F"/>
    <w:rsid w:val="00F36299"/>
    <w:rsid w:val="00F36FC8"/>
    <w:rsid w:val="00F40F01"/>
    <w:rsid w:val="00F46BE9"/>
    <w:rsid w:val="00F544E0"/>
    <w:rsid w:val="00F54F62"/>
    <w:rsid w:val="00F6014B"/>
    <w:rsid w:val="00F61AFC"/>
    <w:rsid w:val="00F62186"/>
    <w:rsid w:val="00F64209"/>
    <w:rsid w:val="00F649EE"/>
    <w:rsid w:val="00F72AB3"/>
    <w:rsid w:val="00F73C0C"/>
    <w:rsid w:val="00F740F0"/>
    <w:rsid w:val="00F805A1"/>
    <w:rsid w:val="00F8414F"/>
    <w:rsid w:val="00F94597"/>
    <w:rsid w:val="00F95548"/>
    <w:rsid w:val="00F97D4E"/>
    <w:rsid w:val="00FB7C4F"/>
    <w:rsid w:val="00FC186D"/>
    <w:rsid w:val="00FC649A"/>
    <w:rsid w:val="00FD0BC6"/>
    <w:rsid w:val="00FD1C2A"/>
    <w:rsid w:val="00FE2E96"/>
    <w:rsid w:val="00FE3E3D"/>
    <w:rsid w:val="00FF51C5"/>
    <w:rsid w:val="00FF72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777D2"/>
  <w15:docId w15:val="{70370D08-C083-40DC-A9D5-79F53A356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988C981-23FB-4CFE-BFED-C56297A50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15</Pages>
  <Words>5709</Words>
  <Characters>33686</Characters>
  <Application>Microsoft Office Word</Application>
  <DocSecurity>0</DocSecurity>
  <Lines>280</Lines>
  <Paragraphs>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Janíčková Iva</cp:lastModifiedBy>
  <cp:revision>25</cp:revision>
  <cp:lastPrinted>2015-07-02T13:46:00Z</cp:lastPrinted>
  <dcterms:created xsi:type="dcterms:W3CDTF">2024-04-16T06:43:00Z</dcterms:created>
  <dcterms:modified xsi:type="dcterms:W3CDTF">2024-06-21T07:17:00Z</dcterms:modified>
</cp:coreProperties>
</file>